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B775E" w14:textId="03471D5F" w:rsidR="00150673" w:rsidRPr="005C6EC3" w:rsidRDefault="575A48E3" w:rsidP="00D11473">
      <w:pPr>
        <w:pStyle w:val="FEMAHeading0-FACTSHEETwithLINE"/>
      </w:pPr>
      <w:r>
        <w:t>Open House Toolkit</w:t>
      </w:r>
      <w:r>
        <w:br/>
      </w:r>
      <w:r w:rsidR="5534D48C" w:rsidRPr="45FF98DC">
        <w:rPr>
          <w:sz w:val="52"/>
          <w:szCs w:val="52"/>
        </w:rPr>
        <w:t xml:space="preserve">Genesee </w:t>
      </w:r>
      <w:r w:rsidR="3DD0ADC0" w:rsidRPr="45FF98DC">
        <w:rPr>
          <w:sz w:val="52"/>
          <w:szCs w:val="52"/>
        </w:rPr>
        <w:t>County</w:t>
      </w:r>
      <w:r w:rsidRPr="45FF98DC">
        <w:rPr>
          <w:sz w:val="52"/>
          <w:szCs w:val="52"/>
        </w:rPr>
        <w:t>, N</w:t>
      </w:r>
      <w:r w:rsidR="7B431570" w:rsidRPr="45FF98DC">
        <w:rPr>
          <w:sz w:val="52"/>
          <w:szCs w:val="52"/>
        </w:rPr>
        <w:t xml:space="preserve">ew </w:t>
      </w:r>
      <w:r w:rsidRPr="45FF98DC">
        <w:rPr>
          <w:sz w:val="52"/>
          <w:szCs w:val="52"/>
        </w:rPr>
        <w:t>Y</w:t>
      </w:r>
      <w:r w:rsidR="7B431570" w:rsidRPr="45FF98DC">
        <w:rPr>
          <w:sz w:val="52"/>
          <w:szCs w:val="52"/>
        </w:rPr>
        <w:t>ork</w:t>
      </w:r>
      <w:r w:rsidRPr="45FF98DC">
        <w:rPr>
          <w:sz w:val="52"/>
          <w:szCs w:val="52"/>
        </w:rPr>
        <w:t xml:space="preserve"> </w:t>
      </w:r>
    </w:p>
    <w:p w14:paraId="03DA77C4" w14:textId="34C77238" w:rsidR="004D6646" w:rsidRPr="005C6EC3" w:rsidRDefault="632A5FDD" w:rsidP="004D6646">
      <w:pPr>
        <w:pStyle w:val="FEMAHeader-FACTSHEETFIRSTPAGE"/>
      </w:pPr>
      <w:r w:rsidRPr="29351427">
        <w:rPr>
          <w:rStyle w:val="FEMANormalChar"/>
        </w:rPr>
        <w:t>Th</w:t>
      </w:r>
      <w:r w:rsidR="58E9D5E0" w:rsidRPr="29351427">
        <w:rPr>
          <w:rStyle w:val="FEMANormalChar"/>
        </w:rPr>
        <w:t>is</w:t>
      </w:r>
      <w:r w:rsidRPr="29351427">
        <w:rPr>
          <w:rStyle w:val="FEMANormalChar"/>
        </w:rPr>
        <w:t xml:space="preserve"> toolkit includes messages and sample communication materials</w:t>
      </w:r>
      <w:r w:rsidR="44CEEDE0" w:rsidRPr="29351427">
        <w:rPr>
          <w:rStyle w:val="FEMANormalChar"/>
        </w:rPr>
        <w:t xml:space="preserve">. </w:t>
      </w:r>
      <w:r w:rsidR="233999A8" w:rsidRPr="29351427">
        <w:rPr>
          <w:rStyle w:val="FEMANormalChar"/>
        </w:rPr>
        <w:t>Y</w:t>
      </w:r>
      <w:r w:rsidR="47482E66" w:rsidRPr="29351427">
        <w:rPr>
          <w:rStyle w:val="FEMANormalChar"/>
        </w:rPr>
        <w:t>ou</w:t>
      </w:r>
      <w:r w:rsidR="1223B1EC" w:rsidRPr="29351427">
        <w:rPr>
          <w:rStyle w:val="FEMANormalChar"/>
        </w:rPr>
        <w:t xml:space="preserve"> can use </w:t>
      </w:r>
      <w:r w:rsidR="44CEEDE0" w:rsidRPr="29351427">
        <w:rPr>
          <w:rStyle w:val="FEMANormalChar"/>
        </w:rPr>
        <w:t xml:space="preserve">them </w:t>
      </w:r>
      <w:r w:rsidR="1223B1EC" w:rsidRPr="29351427">
        <w:rPr>
          <w:rStyle w:val="FEMANormalChar"/>
        </w:rPr>
        <w:t xml:space="preserve">to promote the Flood Risk and Insurance Open House in </w:t>
      </w:r>
      <w:r w:rsidR="4F6466B0" w:rsidRPr="29351427">
        <w:rPr>
          <w:rStyle w:val="FEMANormalChar"/>
        </w:rPr>
        <w:t>Genesee</w:t>
      </w:r>
      <w:r w:rsidR="0041CD6F" w:rsidRPr="29351427">
        <w:rPr>
          <w:rStyle w:val="FEMANormalChar"/>
        </w:rPr>
        <w:t xml:space="preserve"> </w:t>
      </w:r>
      <w:r w:rsidR="47B3A471" w:rsidRPr="29351427">
        <w:rPr>
          <w:rStyle w:val="FEMANormalChar"/>
        </w:rPr>
        <w:t>County</w:t>
      </w:r>
      <w:r w:rsidR="0770E7C7" w:rsidRPr="29351427">
        <w:rPr>
          <w:rStyle w:val="FEMANormalChar"/>
        </w:rPr>
        <w:t xml:space="preserve">. </w:t>
      </w:r>
      <w:r w:rsidR="58147788" w:rsidRPr="29351427">
        <w:rPr>
          <w:rStyle w:val="FEMANormalChar"/>
        </w:rPr>
        <w:t>Th</w:t>
      </w:r>
      <w:r w:rsidR="1F899B6F" w:rsidRPr="29351427">
        <w:rPr>
          <w:rStyle w:val="FEMANormalChar"/>
        </w:rPr>
        <w:t>is</w:t>
      </w:r>
      <w:r w:rsidR="58147788" w:rsidRPr="29351427">
        <w:rPr>
          <w:rStyle w:val="FEMANormalChar"/>
        </w:rPr>
        <w:t xml:space="preserve"> </w:t>
      </w:r>
      <w:r w:rsidR="6AAB94F2" w:rsidRPr="29351427">
        <w:rPr>
          <w:rStyle w:val="FEMANormalChar"/>
        </w:rPr>
        <w:t xml:space="preserve">event </w:t>
      </w:r>
      <w:r w:rsidR="3A1490F5" w:rsidRPr="29351427">
        <w:rPr>
          <w:rStyle w:val="FEMANormalChar"/>
        </w:rPr>
        <w:t xml:space="preserve">will discuss upcoming changes </w:t>
      </w:r>
      <w:r w:rsidR="0CED2FB9" w:rsidRPr="29351427">
        <w:rPr>
          <w:rStyle w:val="FEMANormalChar"/>
        </w:rPr>
        <w:t>to</w:t>
      </w:r>
      <w:r w:rsidR="3A1490F5" w:rsidRPr="29351427">
        <w:rPr>
          <w:rStyle w:val="FEMANormalChar"/>
        </w:rPr>
        <w:t xml:space="preserve"> the flood maps</w:t>
      </w:r>
      <w:r w:rsidR="58E9D5E0" w:rsidRPr="29351427">
        <w:rPr>
          <w:rStyle w:val="FEMANormalChar"/>
        </w:rPr>
        <w:t xml:space="preserve">. </w:t>
      </w:r>
      <w:r w:rsidR="0770E7C7" w:rsidRPr="29351427">
        <w:rPr>
          <w:rStyle w:val="FEMANormalChar"/>
        </w:rPr>
        <w:t xml:space="preserve">You do not </w:t>
      </w:r>
      <w:r w:rsidR="104D8C83" w:rsidRPr="29351427">
        <w:rPr>
          <w:rStyle w:val="FEMANormalChar"/>
        </w:rPr>
        <w:t xml:space="preserve">have </w:t>
      </w:r>
      <w:r w:rsidR="0770E7C7" w:rsidRPr="29351427">
        <w:rPr>
          <w:rStyle w:val="FEMANormalChar"/>
        </w:rPr>
        <w:t>to u</w:t>
      </w:r>
      <w:r w:rsidRPr="29351427">
        <w:rPr>
          <w:rStyle w:val="FEMANormalChar"/>
        </w:rPr>
        <w:t>se these materials</w:t>
      </w:r>
      <w:r w:rsidR="7E549FEC" w:rsidRPr="29351427">
        <w:rPr>
          <w:rStyle w:val="FEMANormalChar"/>
        </w:rPr>
        <w:t>,</w:t>
      </w:r>
      <w:r w:rsidR="1494561B" w:rsidRPr="29351427">
        <w:rPr>
          <w:rStyle w:val="FEMANormalChar"/>
        </w:rPr>
        <w:t xml:space="preserve"> but </w:t>
      </w:r>
      <w:r w:rsidRPr="29351427">
        <w:rPr>
          <w:rStyle w:val="FEMANormalChar"/>
        </w:rPr>
        <w:t xml:space="preserve">FEMA hopes </w:t>
      </w:r>
      <w:r w:rsidR="0CF72403" w:rsidRPr="29351427">
        <w:rPr>
          <w:rStyle w:val="FEMANormalChar"/>
        </w:rPr>
        <w:t xml:space="preserve">they </w:t>
      </w:r>
      <w:r w:rsidR="1494561B" w:rsidRPr="29351427">
        <w:rPr>
          <w:rStyle w:val="FEMANormalChar"/>
        </w:rPr>
        <w:t xml:space="preserve">will </w:t>
      </w:r>
      <w:r w:rsidR="0CF72403" w:rsidRPr="29351427">
        <w:rPr>
          <w:rStyle w:val="FEMANormalChar"/>
        </w:rPr>
        <w:t>help</w:t>
      </w:r>
      <w:r w:rsidRPr="29351427">
        <w:rPr>
          <w:rStyle w:val="FEMANormalChar"/>
        </w:rPr>
        <w:t xml:space="preserve"> </w:t>
      </w:r>
      <w:r w:rsidR="007675CA" w:rsidRPr="2FB7C392">
        <w:rPr>
          <w:rStyle w:val="FEMANormalChar"/>
        </w:rPr>
        <w:t>with</w:t>
      </w:r>
      <w:r w:rsidR="1494561B" w:rsidRPr="29351427">
        <w:rPr>
          <w:rStyle w:val="FEMANormalChar"/>
        </w:rPr>
        <w:t xml:space="preserve"> </w:t>
      </w:r>
      <w:r w:rsidRPr="29351427">
        <w:rPr>
          <w:rStyle w:val="FEMANormalChar"/>
        </w:rPr>
        <w:t>your outreach efforts</w:t>
      </w:r>
      <w:r>
        <w:t xml:space="preserve">. </w:t>
      </w:r>
    </w:p>
    <w:p w14:paraId="3DB84BFD" w14:textId="6C0849F1" w:rsidR="004A09CD" w:rsidRPr="005C6EC3" w:rsidRDefault="00867CBF" w:rsidP="00D11473">
      <w:pPr>
        <w:pStyle w:val="FEMAHeading1"/>
      </w:pPr>
      <w:r>
        <w:t>Community Open House Toolkit</w:t>
      </w:r>
    </w:p>
    <w:p w14:paraId="6F806638" w14:textId="634E6FAD" w:rsidR="00AF6475" w:rsidRPr="005C6EC3" w:rsidRDefault="00867CBF" w:rsidP="484B57EA">
      <w:pPr>
        <w:pStyle w:val="FEMANormal"/>
      </w:pPr>
      <w:r>
        <w:t>This toolkit includes the following items:</w:t>
      </w:r>
    </w:p>
    <w:p w14:paraId="3F102FD5" w14:textId="03E129E0" w:rsidR="00867CBF" w:rsidRPr="005C6EC3" w:rsidRDefault="00EC25CC" w:rsidP="484B57EA">
      <w:pPr>
        <w:pStyle w:val="FEMABullet-1"/>
      </w:pPr>
      <w:r>
        <w:t xml:space="preserve">Objectives for the </w:t>
      </w:r>
      <w:r w:rsidR="5E955873">
        <w:t>Flood Risk Open House meeting</w:t>
      </w:r>
      <w:r w:rsidR="00DE3C93">
        <w:t>.</w:t>
      </w:r>
    </w:p>
    <w:p w14:paraId="6BE18EC3" w14:textId="073FEE0A" w:rsidR="00867CBF" w:rsidRPr="005C6EC3" w:rsidRDefault="70C7F184" w:rsidP="484B57EA">
      <w:pPr>
        <w:pStyle w:val="FEMABullet-1"/>
      </w:pPr>
      <w:r>
        <w:t>N</w:t>
      </w:r>
      <w:r w:rsidR="00867CBF">
        <w:t>ews release</w:t>
      </w:r>
      <w:r w:rsidR="00DE3C93">
        <w:t>.</w:t>
      </w:r>
      <w:r w:rsidR="00867CBF">
        <w:t xml:space="preserve"> </w:t>
      </w:r>
    </w:p>
    <w:p w14:paraId="472EC141" w14:textId="0C8ABFD1" w:rsidR="00867CBF" w:rsidRPr="005C6EC3" w:rsidRDefault="293B3233" w:rsidP="484B57EA">
      <w:pPr>
        <w:pStyle w:val="FEMABullet-1"/>
      </w:pPr>
      <w:r>
        <w:t>P</w:t>
      </w:r>
      <w:r w:rsidR="00867CBF">
        <w:t>ublic service announcement</w:t>
      </w:r>
      <w:r w:rsidR="00DE3C93">
        <w:t>.</w:t>
      </w:r>
      <w:r w:rsidR="00867CBF">
        <w:t xml:space="preserve"> </w:t>
      </w:r>
    </w:p>
    <w:p w14:paraId="67B8C289" w14:textId="663CF1B7" w:rsidR="00867CBF" w:rsidRPr="005C6EC3" w:rsidRDefault="00867CBF" w:rsidP="484B57EA">
      <w:pPr>
        <w:pStyle w:val="FEMABullet-1"/>
      </w:pPr>
      <w:r w:rsidRPr="005C6EC3">
        <w:t>Website story</w:t>
      </w:r>
      <w:r w:rsidR="00DE3C93">
        <w:t>.</w:t>
      </w:r>
    </w:p>
    <w:p w14:paraId="360BFF80" w14:textId="6E650D0D" w:rsidR="00867CBF" w:rsidRPr="005C6EC3" w:rsidRDefault="00867CBF" w:rsidP="484B57EA">
      <w:pPr>
        <w:pStyle w:val="FEMABullet-1"/>
      </w:pPr>
      <w:r>
        <w:t xml:space="preserve">Sample </w:t>
      </w:r>
      <w:r w:rsidR="7AF7A914">
        <w:t>ad</w:t>
      </w:r>
      <w:r w:rsidR="00DE3C93">
        <w:t>.</w:t>
      </w:r>
    </w:p>
    <w:p w14:paraId="0555A367" w14:textId="21A26567" w:rsidR="00867CBF" w:rsidRPr="005C6EC3" w:rsidRDefault="00867CBF" w:rsidP="484B57EA">
      <w:pPr>
        <w:pStyle w:val="FEMABullet-1"/>
      </w:pPr>
      <w:r>
        <w:t>S</w:t>
      </w:r>
      <w:r w:rsidR="54370F2F">
        <w:t xml:space="preserve">ocial </w:t>
      </w:r>
      <w:r w:rsidR="00C66998">
        <w:t xml:space="preserve">media </w:t>
      </w:r>
      <w:r w:rsidR="7AF7A914">
        <w:t>content</w:t>
      </w:r>
      <w:r w:rsidR="007367D8">
        <w:t>.</w:t>
      </w:r>
    </w:p>
    <w:p w14:paraId="416A47FC" w14:textId="58015C66" w:rsidR="00867CBF" w:rsidRPr="005C6EC3" w:rsidRDefault="00867CBF" w:rsidP="484B57EA">
      <w:pPr>
        <w:pStyle w:val="FEMABullet-1"/>
      </w:pPr>
      <w:r>
        <w:t xml:space="preserve">Talking points about the </w:t>
      </w:r>
      <w:r w:rsidR="009D1C15">
        <w:t>O</w:t>
      </w:r>
      <w:r>
        <w:t xml:space="preserve">pen </w:t>
      </w:r>
      <w:r w:rsidR="009D1C15">
        <w:t>H</w:t>
      </w:r>
      <w:r>
        <w:t>ouse</w:t>
      </w:r>
      <w:r w:rsidR="007367D8">
        <w:t>.</w:t>
      </w:r>
      <w:r>
        <w:t xml:space="preserve"> </w:t>
      </w:r>
    </w:p>
    <w:p w14:paraId="501A3A14" w14:textId="5E0FF894" w:rsidR="276D31F4" w:rsidRDefault="276D31F4" w:rsidP="484B57EA">
      <w:pPr>
        <w:pStyle w:val="FEMABullet-1"/>
      </w:pPr>
      <w:r>
        <w:t xml:space="preserve">Frequently </w:t>
      </w:r>
      <w:r w:rsidR="009D1C15">
        <w:t>a</w:t>
      </w:r>
      <w:r>
        <w:t xml:space="preserve">sked </w:t>
      </w:r>
      <w:r w:rsidR="009D1C15">
        <w:t>q</w:t>
      </w:r>
      <w:r>
        <w:t>uestions</w:t>
      </w:r>
      <w:r w:rsidR="007367D8">
        <w:t>.</w:t>
      </w:r>
    </w:p>
    <w:p w14:paraId="1065381B" w14:textId="62A57F96" w:rsidR="00867CBF" w:rsidRPr="005C6EC3" w:rsidRDefault="00867CBF" w:rsidP="3FA045E0">
      <w:pPr>
        <w:spacing w:after="200" w:line="276" w:lineRule="auto"/>
        <w:rPr>
          <w:rFonts w:ascii="Franklin Gothic Medium" w:hAnsi="Franklin Gothic Medium"/>
          <w:sz w:val="38"/>
          <w:szCs w:val="38"/>
        </w:rPr>
      </w:pPr>
      <w:r>
        <w:br w:type="page"/>
      </w:r>
    </w:p>
    <w:p w14:paraId="249EC548" w14:textId="6C43C8F6" w:rsidR="4792BDF8" w:rsidRPr="005C6EC3" w:rsidRDefault="00934782" w:rsidP="00D11473">
      <w:pPr>
        <w:pStyle w:val="FEMAHeading1"/>
      </w:pPr>
      <w:r>
        <w:lastRenderedPageBreak/>
        <w:t xml:space="preserve">Objectives for the </w:t>
      </w:r>
      <w:r w:rsidR="4792BDF8" w:rsidRPr="005C6EC3">
        <w:t xml:space="preserve">Flood Risk Open House Meeting </w:t>
      </w:r>
    </w:p>
    <w:p w14:paraId="38C7B76A" w14:textId="15C728AC" w:rsidR="1265E363" w:rsidRPr="005C6EC3" w:rsidRDefault="1265E363" w:rsidP="484B57EA">
      <w:pPr>
        <w:pStyle w:val="FEMABullet-1"/>
      </w:pPr>
      <w:r>
        <w:t>C</w:t>
      </w:r>
      <w:r w:rsidR="512A6610">
        <w:t xml:space="preserve">ommunity members </w:t>
      </w:r>
      <w:r w:rsidR="61A0CF1D">
        <w:t>will</w:t>
      </w:r>
      <w:r w:rsidR="3C2203B1">
        <w:t xml:space="preserve"> </w:t>
      </w:r>
      <w:r w:rsidR="009D1C15">
        <w:t xml:space="preserve">meet one-on-one </w:t>
      </w:r>
      <w:r w:rsidR="512A6610">
        <w:t xml:space="preserve">with </w:t>
      </w:r>
      <w:r w:rsidR="00EC06AE">
        <w:t>FEMA</w:t>
      </w:r>
      <w:r w:rsidR="00320979">
        <w:t>,</w:t>
      </w:r>
      <w:r w:rsidR="00EC06AE">
        <w:t xml:space="preserve"> </w:t>
      </w:r>
      <w:r w:rsidR="72465E58">
        <w:t xml:space="preserve">the </w:t>
      </w:r>
      <w:r w:rsidR="62625D50">
        <w:t>New York Department of Environmental Conservation (NYSDEC)</w:t>
      </w:r>
      <w:r w:rsidR="2ED77D56">
        <w:t>, and county</w:t>
      </w:r>
      <w:r w:rsidR="62625D50">
        <w:t xml:space="preserve"> </w:t>
      </w:r>
      <w:r w:rsidR="512A6610">
        <w:t>representatives</w:t>
      </w:r>
      <w:r w:rsidR="79F31EB6">
        <w:t>.</w:t>
      </w:r>
    </w:p>
    <w:p w14:paraId="4AB56B7D" w14:textId="7C37D4A6" w:rsidR="79F31EB6" w:rsidRDefault="79F31EB6" w:rsidP="484B57EA">
      <w:pPr>
        <w:pStyle w:val="FEMABullet-1"/>
      </w:pPr>
      <w:r w:rsidRPr="35835C2A">
        <w:t>Community members will</w:t>
      </w:r>
      <w:r w:rsidR="7E5CE772" w:rsidRPr="35835C2A">
        <w:t xml:space="preserve"> </w:t>
      </w:r>
      <w:r w:rsidR="004359B4">
        <w:t>learn</w:t>
      </w:r>
      <w:r w:rsidR="0005240C">
        <w:t xml:space="preserve"> about</w:t>
      </w:r>
      <w:r w:rsidR="7E5CE772" w:rsidRPr="35835C2A">
        <w:t>:</w:t>
      </w:r>
    </w:p>
    <w:p w14:paraId="68F9EEBC" w14:textId="13CF1AF5" w:rsidR="39C96531" w:rsidRDefault="004359B4" w:rsidP="484B57EA">
      <w:pPr>
        <w:pStyle w:val="FEMABullet-2"/>
      </w:pPr>
      <w:r>
        <w:t>T</w:t>
      </w:r>
      <w:r w:rsidR="39C96531">
        <w:t>he purpose</w:t>
      </w:r>
      <w:r w:rsidR="009D1C15">
        <w:t xml:space="preserve">, </w:t>
      </w:r>
      <w:r w:rsidR="39C96531">
        <w:t>benefit</w:t>
      </w:r>
      <w:r w:rsidR="0005240C">
        <w:t>s</w:t>
      </w:r>
      <w:r w:rsidR="39C96531">
        <w:t xml:space="preserve"> </w:t>
      </w:r>
      <w:r w:rsidR="009D1C15">
        <w:t xml:space="preserve">and timeline </w:t>
      </w:r>
      <w:r w:rsidR="39C96531">
        <w:t>of the mapping project</w:t>
      </w:r>
      <w:r>
        <w:t>.</w:t>
      </w:r>
      <w:r w:rsidR="39C96531">
        <w:t xml:space="preserve"> </w:t>
      </w:r>
    </w:p>
    <w:p w14:paraId="61572CD4" w14:textId="3F083721" w:rsidR="1B74764A" w:rsidRDefault="0005240C" w:rsidP="484B57EA">
      <w:pPr>
        <w:pStyle w:val="FEMABullet-2"/>
      </w:pPr>
      <w:r>
        <w:t>T</w:t>
      </w:r>
      <w:r w:rsidR="1B74764A">
        <w:t>he</w:t>
      </w:r>
      <w:r w:rsidR="1B74764A" w:rsidRPr="35835C2A">
        <w:t xml:space="preserve"> flood hazard zones on the new </w:t>
      </w:r>
      <w:r w:rsidR="4F81EC60" w:rsidRPr="35835C2A">
        <w:t>maps</w:t>
      </w:r>
      <w:r w:rsidR="000C7119">
        <w:t>,</w:t>
      </w:r>
      <w:r w:rsidR="1B74764A" w:rsidRPr="35835C2A">
        <w:t xml:space="preserve"> and what they mean</w:t>
      </w:r>
      <w:r w:rsidR="004359B4">
        <w:t>.</w:t>
      </w:r>
    </w:p>
    <w:p w14:paraId="71EF79FD" w14:textId="3702D0EB" w:rsidR="3292EAA8" w:rsidRDefault="00320979" w:rsidP="484B57EA">
      <w:pPr>
        <w:pStyle w:val="FEMABullet-2"/>
      </w:pPr>
      <w:r>
        <w:t>L</w:t>
      </w:r>
      <w:r w:rsidR="3292EAA8" w:rsidRPr="35835C2A">
        <w:t>ocal flood risks</w:t>
      </w:r>
      <w:r w:rsidR="00F20B4A">
        <w:t>,</w:t>
      </w:r>
      <w:r w:rsidR="3292EAA8" w:rsidRPr="35835C2A">
        <w:t xml:space="preserve"> and </w:t>
      </w:r>
      <w:r w:rsidR="003D3159">
        <w:t>the</w:t>
      </w:r>
      <w:r w:rsidR="003D3159" w:rsidRPr="35835C2A">
        <w:t xml:space="preserve"> </w:t>
      </w:r>
      <w:r w:rsidR="512A6610" w:rsidRPr="35835C2A">
        <w:t xml:space="preserve">resources </w:t>
      </w:r>
      <w:r w:rsidR="003D3159">
        <w:t xml:space="preserve">that </w:t>
      </w:r>
      <w:r w:rsidR="512A6610" w:rsidRPr="35835C2A">
        <w:t xml:space="preserve">are available from the </w:t>
      </w:r>
      <w:r w:rsidR="004359B4">
        <w:t>s</w:t>
      </w:r>
      <w:r w:rsidR="512A6610" w:rsidRPr="35835C2A">
        <w:t>tate, FEMA and other partners to reduce risk</w:t>
      </w:r>
      <w:r w:rsidR="004359B4">
        <w:t>.</w:t>
      </w:r>
    </w:p>
    <w:p w14:paraId="01311F96" w14:textId="06A62AC5" w:rsidR="0AEC69D3" w:rsidRDefault="004359B4" w:rsidP="484B57EA">
      <w:pPr>
        <w:pStyle w:val="FEMABullet-2"/>
      </w:pPr>
      <w:r>
        <w:t>H</w:t>
      </w:r>
      <w:r w:rsidR="0AEC69D3">
        <w:t xml:space="preserve">ow map changes will affect </w:t>
      </w:r>
      <w:r w:rsidR="00894919">
        <w:t xml:space="preserve">the requirements for </w:t>
      </w:r>
      <w:r w:rsidR="0AEC69D3">
        <w:t>insurance and building</w:t>
      </w:r>
      <w:r w:rsidR="00320979">
        <w:t>.</w:t>
      </w:r>
      <w:r w:rsidR="0AEC69D3">
        <w:t xml:space="preserve"> </w:t>
      </w:r>
    </w:p>
    <w:p w14:paraId="01F263F4" w14:textId="46C9098A" w:rsidR="7D1F4D5B" w:rsidRDefault="004359B4" w:rsidP="484B57EA">
      <w:pPr>
        <w:pStyle w:val="FEMABullet-2"/>
      </w:pPr>
      <w:r>
        <w:t>T</w:t>
      </w:r>
      <w:r w:rsidR="0059B51B">
        <w:t xml:space="preserve">he </w:t>
      </w:r>
      <w:r w:rsidR="009D1C15">
        <w:t xml:space="preserve">value </w:t>
      </w:r>
      <w:r w:rsidR="0059B51B">
        <w:t xml:space="preserve">of flood insurance and </w:t>
      </w:r>
      <w:r w:rsidR="009D1C15">
        <w:t xml:space="preserve">ways </w:t>
      </w:r>
      <w:r w:rsidR="0059B51B">
        <w:t>to obtain a policy</w:t>
      </w:r>
      <w:r>
        <w:t>.</w:t>
      </w:r>
    </w:p>
    <w:p w14:paraId="0A6658DA" w14:textId="244736C2" w:rsidR="0AEC69D3" w:rsidRDefault="004359B4" w:rsidP="484B57EA">
      <w:pPr>
        <w:pStyle w:val="FEMABullet-2"/>
      </w:pPr>
      <w:r>
        <w:t>T</w:t>
      </w:r>
      <w:r w:rsidR="0AEC69D3" w:rsidRPr="35835C2A">
        <w:t xml:space="preserve">he </w:t>
      </w:r>
      <w:r w:rsidR="29C1C61E">
        <w:t>appeal</w:t>
      </w:r>
      <w:r w:rsidR="0AEC69D3" w:rsidRPr="35835C2A">
        <w:t xml:space="preserve"> and </w:t>
      </w:r>
      <w:r w:rsidR="29C1C61E">
        <w:t>comment</w:t>
      </w:r>
      <w:r w:rsidR="0AEC69D3" w:rsidRPr="35835C2A">
        <w:t xml:space="preserve"> process</w:t>
      </w:r>
      <w:r>
        <w:t>.</w:t>
      </w:r>
      <w:r w:rsidR="0AEC69D3" w:rsidRPr="35835C2A">
        <w:t xml:space="preserve"> </w:t>
      </w:r>
    </w:p>
    <w:p w14:paraId="7A8372E0" w14:textId="13043F63" w:rsidR="493E8E7C" w:rsidRDefault="004359B4" w:rsidP="484B57EA">
      <w:pPr>
        <w:pStyle w:val="FEMABullet-2"/>
      </w:pPr>
      <w:r>
        <w:t>T</w:t>
      </w:r>
      <w:r w:rsidR="493E8E7C" w:rsidRPr="35835C2A">
        <w:t>he benefits of mitigation, as well as the cost and consequences of not acti</w:t>
      </w:r>
      <w:r>
        <w:t>ng.</w:t>
      </w:r>
    </w:p>
    <w:p w14:paraId="13490D4E" w14:textId="78DD15B5" w:rsidR="53632D0D" w:rsidRDefault="004359B4" w:rsidP="484B57EA">
      <w:pPr>
        <w:pStyle w:val="FEMABullet-2"/>
      </w:pPr>
      <w:r>
        <w:t>W</w:t>
      </w:r>
      <w:r w:rsidR="53632D0D">
        <w:t>hat the county</w:t>
      </w:r>
      <w:r w:rsidR="69D14FAD">
        <w:t xml:space="preserve"> </w:t>
      </w:r>
      <w:r w:rsidR="53632D0D">
        <w:t xml:space="preserve">and state </w:t>
      </w:r>
      <w:r w:rsidR="001B7820">
        <w:t xml:space="preserve">are </w:t>
      </w:r>
      <w:r w:rsidR="53632D0D">
        <w:t>doing to mitigate flood risk</w:t>
      </w:r>
      <w:r>
        <w:t>.</w:t>
      </w:r>
    </w:p>
    <w:p w14:paraId="3C3CD5C7" w14:textId="680F476A" w:rsidR="16C52357" w:rsidRDefault="004359B4" w:rsidP="484B57EA">
      <w:pPr>
        <w:pStyle w:val="FEMABullet-2"/>
      </w:pPr>
      <w:r>
        <w:t>W</w:t>
      </w:r>
      <w:r w:rsidR="78C10AEA">
        <w:t xml:space="preserve">here to go for </w:t>
      </w:r>
      <w:r w:rsidR="000371A8">
        <w:t xml:space="preserve">updates and </w:t>
      </w:r>
      <w:r w:rsidR="78C10AEA">
        <w:t>more information</w:t>
      </w:r>
      <w:r w:rsidR="516A41A0">
        <w:t>.</w:t>
      </w:r>
    </w:p>
    <w:p w14:paraId="13EF6FD0" w14:textId="57BA4E44" w:rsidR="00867CBF" w:rsidRPr="00787DD5" w:rsidRDefault="00004D23" w:rsidP="00D11473">
      <w:pPr>
        <w:pStyle w:val="FEMAHeading1"/>
      </w:pPr>
      <w:r>
        <w:br w:type="page"/>
      </w:r>
      <w:r w:rsidR="008047EB">
        <w:lastRenderedPageBreak/>
        <w:t>News Release</w:t>
      </w:r>
    </w:p>
    <w:p w14:paraId="330D61CE" w14:textId="76BB1732" w:rsidR="00867CBF" w:rsidRDefault="575A48E3" w:rsidP="1544E597">
      <w:pPr>
        <w:pStyle w:val="FEMAHeading2"/>
        <w:tabs>
          <w:tab w:val="clear" w:pos="360"/>
        </w:tabs>
      </w:pPr>
      <w:r>
        <w:t xml:space="preserve">FEMA Issues </w:t>
      </w:r>
      <w:r w:rsidR="0A192EE9">
        <w:t xml:space="preserve">a </w:t>
      </w:r>
      <w:r>
        <w:t xml:space="preserve">Revised Flood Insurance Rate Map for </w:t>
      </w:r>
      <w:r w:rsidR="244337DF">
        <w:t>Genesee</w:t>
      </w:r>
      <w:r w:rsidR="562C48BF">
        <w:t xml:space="preserve"> </w:t>
      </w:r>
      <w:r w:rsidR="1DA4E502">
        <w:t>County,</w:t>
      </w:r>
      <w:r>
        <w:t xml:space="preserve"> N</w:t>
      </w:r>
      <w:r w:rsidR="459A46D9">
        <w:t xml:space="preserve">ew </w:t>
      </w:r>
      <w:r>
        <w:t>Y</w:t>
      </w:r>
      <w:r w:rsidR="459A46D9">
        <w:t>ork</w:t>
      </w:r>
      <w:r>
        <w:t xml:space="preserve"> </w:t>
      </w:r>
    </w:p>
    <w:p w14:paraId="21F63E5B" w14:textId="6ED3FDB7" w:rsidR="00867CBF" w:rsidRPr="005C6EC3" w:rsidRDefault="0068722A" w:rsidP="29351427">
      <w:pPr>
        <w:pStyle w:val="FEMANormal"/>
        <w:rPr>
          <w:i/>
          <w:iCs/>
        </w:rPr>
      </w:pPr>
      <w:r>
        <w:rPr>
          <w:i/>
          <w:iCs/>
        </w:rPr>
        <w:t>An</w:t>
      </w:r>
      <w:r w:rsidR="0D628973" w:rsidRPr="29351427">
        <w:rPr>
          <w:i/>
          <w:iCs/>
        </w:rPr>
        <w:t xml:space="preserve"> </w:t>
      </w:r>
      <w:r w:rsidR="031D76DB" w:rsidRPr="29351427">
        <w:rPr>
          <w:i/>
          <w:iCs/>
        </w:rPr>
        <w:t>O</w:t>
      </w:r>
      <w:r w:rsidR="456EE1A9" w:rsidRPr="29351427">
        <w:rPr>
          <w:i/>
          <w:iCs/>
        </w:rPr>
        <w:t xml:space="preserve">pen </w:t>
      </w:r>
      <w:r w:rsidR="031D76DB" w:rsidRPr="46DCEB05">
        <w:rPr>
          <w:i/>
          <w:iCs/>
        </w:rPr>
        <w:t>H</w:t>
      </w:r>
      <w:r w:rsidR="456EE1A9" w:rsidRPr="46DCEB05">
        <w:rPr>
          <w:i/>
          <w:iCs/>
        </w:rPr>
        <w:t>ouse</w:t>
      </w:r>
      <w:r w:rsidR="456EE1A9" w:rsidRPr="29351427">
        <w:rPr>
          <w:i/>
          <w:iCs/>
        </w:rPr>
        <w:t xml:space="preserve"> on </w:t>
      </w:r>
      <w:r w:rsidR="197811E9" w:rsidRPr="29351427">
        <w:rPr>
          <w:i/>
          <w:iCs/>
        </w:rPr>
        <w:t>f</w:t>
      </w:r>
      <w:r w:rsidR="456EE1A9" w:rsidRPr="29351427">
        <w:rPr>
          <w:i/>
          <w:iCs/>
        </w:rPr>
        <w:t xml:space="preserve">lood </w:t>
      </w:r>
      <w:r w:rsidR="197811E9" w:rsidRPr="29351427">
        <w:rPr>
          <w:i/>
          <w:iCs/>
        </w:rPr>
        <w:t>r</w:t>
      </w:r>
      <w:r w:rsidR="456EE1A9" w:rsidRPr="29351427">
        <w:rPr>
          <w:i/>
          <w:iCs/>
        </w:rPr>
        <w:t xml:space="preserve">isk and </w:t>
      </w:r>
      <w:r w:rsidR="197811E9" w:rsidRPr="29351427">
        <w:rPr>
          <w:i/>
          <w:iCs/>
        </w:rPr>
        <w:t>i</w:t>
      </w:r>
      <w:r w:rsidR="456EE1A9" w:rsidRPr="29351427">
        <w:rPr>
          <w:i/>
          <w:iCs/>
        </w:rPr>
        <w:t>nsurance</w:t>
      </w:r>
      <w:r w:rsidR="00A66385">
        <w:rPr>
          <w:i/>
          <w:iCs/>
        </w:rPr>
        <w:t xml:space="preserve"> </w:t>
      </w:r>
      <w:r>
        <w:rPr>
          <w:i/>
          <w:iCs/>
        </w:rPr>
        <w:t>is</w:t>
      </w:r>
      <w:r w:rsidR="00A66385">
        <w:rPr>
          <w:i/>
          <w:iCs/>
        </w:rPr>
        <w:t xml:space="preserve"> planned for</w:t>
      </w:r>
      <w:r w:rsidR="456EE1A9" w:rsidRPr="29351427">
        <w:rPr>
          <w:i/>
          <w:iCs/>
        </w:rPr>
        <w:t xml:space="preserve"> </w:t>
      </w:r>
      <w:r w:rsidR="215C208C" w:rsidRPr="29351427">
        <w:rPr>
          <w:i/>
          <w:iCs/>
        </w:rPr>
        <w:t>Ma</w:t>
      </w:r>
      <w:r w:rsidR="2C2E5E47" w:rsidRPr="29351427">
        <w:rPr>
          <w:i/>
          <w:iCs/>
        </w:rPr>
        <w:t>y</w:t>
      </w:r>
      <w:r w:rsidR="215C208C" w:rsidRPr="29351427">
        <w:rPr>
          <w:i/>
          <w:iCs/>
        </w:rPr>
        <w:t xml:space="preserve"> </w:t>
      </w:r>
      <w:r w:rsidR="2F9AEEF8" w:rsidRPr="29351427">
        <w:rPr>
          <w:i/>
          <w:iCs/>
        </w:rPr>
        <w:t>1</w:t>
      </w:r>
      <w:r w:rsidR="32D851EC" w:rsidRPr="29351427">
        <w:rPr>
          <w:i/>
          <w:iCs/>
        </w:rPr>
        <w:t>5,</w:t>
      </w:r>
      <w:r w:rsidR="10B0AC3C" w:rsidRPr="29351427">
        <w:rPr>
          <w:i/>
          <w:iCs/>
        </w:rPr>
        <w:t xml:space="preserve"> 2025</w:t>
      </w:r>
      <w:r w:rsidR="56A8600F" w:rsidRPr="29351427">
        <w:rPr>
          <w:i/>
          <w:iCs/>
        </w:rPr>
        <w:t xml:space="preserve">. </w:t>
      </w:r>
    </w:p>
    <w:p w14:paraId="5AEE70B7" w14:textId="509C56BF" w:rsidR="00900958" w:rsidRPr="00D642BE" w:rsidRDefault="244337DF" w:rsidP="3FA045E0">
      <w:pPr>
        <w:pStyle w:val="FEMANormal"/>
        <w:spacing w:line="240" w:lineRule="auto"/>
        <w:rPr>
          <w:rFonts w:asciiTheme="minorHAnsi" w:hAnsiTheme="minorHAnsi"/>
        </w:rPr>
      </w:pPr>
      <w:bookmarkStart w:id="0" w:name="_Hlk117843854"/>
      <w:r>
        <w:t>GENESEE</w:t>
      </w:r>
      <w:r w:rsidR="56A8600F">
        <w:t xml:space="preserve"> </w:t>
      </w:r>
      <w:r w:rsidR="70D3FE98">
        <w:t>CO, N</w:t>
      </w:r>
      <w:r w:rsidR="6280B899">
        <w:t xml:space="preserve">ew </w:t>
      </w:r>
      <w:r w:rsidR="70D3FE98">
        <w:t>Y</w:t>
      </w:r>
      <w:r w:rsidR="6280B899">
        <w:t>ork</w:t>
      </w:r>
      <w:r w:rsidR="70D3FE98">
        <w:t xml:space="preserve"> </w:t>
      </w:r>
      <w:r w:rsidR="70D3FE98" w:rsidRPr="29351427">
        <w:rPr>
          <w:color w:val="000000" w:themeColor="text1"/>
        </w:rPr>
        <w:t>—</w:t>
      </w:r>
      <w:r w:rsidR="70D3FE98">
        <w:t xml:space="preserve"> </w:t>
      </w:r>
      <w:r w:rsidR="1793875A" w:rsidRPr="29351427">
        <w:rPr>
          <w:rFonts w:eastAsia="Franklin Gothic Book" w:cs="Franklin Gothic Book"/>
          <w:color w:val="000000" w:themeColor="text1"/>
        </w:rPr>
        <w:t>County</w:t>
      </w:r>
      <w:r w:rsidR="70D3FE98" w:rsidRPr="29351427">
        <w:rPr>
          <w:rFonts w:eastAsia="Franklin Gothic Book" w:cs="Franklin Gothic Book"/>
          <w:color w:val="000000" w:themeColor="text1"/>
        </w:rPr>
        <w:t xml:space="preserve">, state and federal officials are working to reduce the effects of severe weather and natural disasters. </w:t>
      </w:r>
      <w:r w:rsidR="456EE1A9">
        <w:t xml:space="preserve">On </w:t>
      </w:r>
      <w:r w:rsidR="63499F47">
        <w:t>March 3</w:t>
      </w:r>
      <w:r w:rsidR="1B9E746C">
        <w:t>, 202</w:t>
      </w:r>
      <w:r w:rsidR="0B77E135">
        <w:t>5</w:t>
      </w:r>
      <w:r w:rsidR="456EE1A9">
        <w:t xml:space="preserve">, FEMA released </w:t>
      </w:r>
      <w:r w:rsidR="1DECEE44">
        <w:t xml:space="preserve">a </w:t>
      </w:r>
      <w:r w:rsidR="456EE1A9">
        <w:t>preliminary Flood Insurance Rate Map (FIRM)</w:t>
      </w:r>
      <w:r w:rsidR="512A15B6">
        <w:t xml:space="preserve"> </w:t>
      </w:r>
      <w:r w:rsidR="424AF384">
        <w:t>for</w:t>
      </w:r>
      <w:r w:rsidR="08D76C9B">
        <w:t xml:space="preserve"> </w:t>
      </w:r>
      <w:r w:rsidR="7A31F876">
        <w:t>Genesee</w:t>
      </w:r>
      <w:r w:rsidR="06B18066">
        <w:t xml:space="preserve"> </w:t>
      </w:r>
      <w:r w:rsidR="512A15B6">
        <w:t xml:space="preserve">County for </w:t>
      </w:r>
      <w:r w:rsidR="7C9FE5E7">
        <w:t xml:space="preserve">the </w:t>
      </w:r>
      <w:r w:rsidR="512A15B6">
        <w:t xml:space="preserve">public </w:t>
      </w:r>
      <w:r w:rsidR="7C9FE5E7">
        <w:t xml:space="preserve">to see and </w:t>
      </w:r>
      <w:r w:rsidR="512A15B6">
        <w:t>comment</w:t>
      </w:r>
      <w:r w:rsidR="7C9FE5E7">
        <w:t xml:space="preserve"> on</w:t>
      </w:r>
      <w:r w:rsidR="512A15B6">
        <w:t xml:space="preserve">. </w:t>
      </w:r>
      <w:bookmarkEnd w:id="0"/>
      <w:r w:rsidR="747A0E5E">
        <w:t>The new map give</w:t>
      </w:r>
      <w:r w:rsidR="7E63358E">
        <w:t>s</w:t>
      </w:r>
      <w:r w:rsidR="747A0E5E">
        <w:t xml:space="preserve"> updated information about </w:t>
      </w:r>
      <w:r w:rsidR="00374DD8">
        <w:t xml:space="preserve">the </w:t>
      </w:r>
      <w:r w:rsidR="747A0E5E">
        <w:t>communit</w:t>
      </w:r>
      <w:r w:rsidR="031D76DB">
        <w:t>y</w:t>
      </w:r>
      <w:r w:rsidR="747A0E5E">
        <w:t>’</w:t>
      </w:r>
      <w:r w:rsidR="031D76DB">
        <w:t>s</w:t>
      </w:r>
      <w:r w:rsidR="747A0E5E">
        <w:t xml:space="preserve"> flood risk</w:t>
      </w:r>
      <w:r w:rsidR="1153DA9A">
        <w:t xml:space="preserve">. </w:t>
      </w:r>
      <w:r w:rsidR="00A7626A">
        <w:t>The map also shows</w:t>
      </w:r>
      <w:r w:rsidR="031D76DB">
        <w:t xml:space="preserve"> </w:t>
      </w:r>
      <w:r w:rsidR="747A0E5E">
        <w:t xml:space="preserve">areas </w:t>
      </w:r>
      <w:r w:rsidR="53F842F1">
        <w:t>where</w:t>
      </w:r>
      <w:r w:rsidR="747A0E5E">
        <w:t xml:space="preserve"> flood insurance coverage</w:t>
      </w:r>
      <w:r w:rsidR="53F842F1">
        <w:t xml:space="preserve"> may </w:t>
      </w:r>
      <w:r w:rsidR="4E272F23">
        <w:t xml:space="preserve">be </w:t>
      </w:r>
      <w:r w:rsidR="53F842F1">
        <w:t>required</w:t>
      </w:r>
      <w:r w:rsidR="747A0E5E">
        <w:t xml:space="preserve">. </w:t>
      </w:r>
      <w:r w:rsidR="64A8B880" w:rsidRPr="29351427">
        <w:rPr>
          <w:rFonts w:asciiTheme="minorHAnsi" w:hAnsiTheme="minorHAnsi" w:cs="Helvetica Neue"/>
          <w:color w:val="191919"/>
        </w:rPr>
        <w:t xml:space="preserve">The current maps for </w:t>
      </w:r>
      <w:r w:rsidR="7A31F876" w:rsidRPr="29351427">
        <w:rPr>
          <w:rFonts w:asciiTheme="minorHAnsi" w:hAnsiTheme="minorHAnsi" w:cs="Helvetica Neue"/>
          <w:color w:val="191919"/>
        </w:rPr>
        <w:t>Genesee</w:t>
      </w:r>
      <w:r w:rsidR="58E391A3" w:rsidRPr="29351427">
        <w:rPr>
          <w:rFonts w:asciiTheme="minorHAnsi" w:hAnsiTheme="minorHAnsi" w:cs="Helvetica Neue"/>
          <w:color w:val="191919"/>
        </w:rPr>
        <w:t xml:space="preserve"> </w:t>
      </w:r>
      <w:r w:rsidR="64A8B880" w:rsidRPr="29351427">
        <w:rPr>
          <w:rFonts w:asciiTheme="minorHAnsi" w:hAnsiTheme="minorHAnsi" w:cs="Helvetica Neue"/>
          <w:color w:val="191919"/>
        </w:rPr>
        <w:t xml:space="preserve">County </w:t>
      </w:r>
      <w:r w:rsidR="4E272F23" w:rsidRPr="29351427">
        <w:rPr>
          <w:rFonts w:asciiTheme="minorHAnsi" w:hAnsiTheme="minorHAnsi" w:cs="Helvetica Neue"/>
          <w:color w:val="191919"/>
        </w:rPr>
        <w:t xml:space="preserve">(paper, not digital) </w:t>
      </w:r>
      <w:r w:rsidR="64A8B880" w:rsidRPr="29351427">
        <w:rPr>
          <w:rFonts w:asciiTheme="minorHAnsi" w:hAnsiTheme="minorHAnsi" w:cs="Helvetica Neue"/>
          <w:color w:val="191919"/>
        </w:rPr>
        <w:t xml:space="preserve">were developed </w:t>
      </w:r>
      <w:r w:rsidR="7555E3EF" w:rsidRPr="29351427">
        <w:rPr>
          <w:rFonts w:asciiTheme="minorHAnsi" w:hAnsiTheme="minorHAnsi" w:cs="Helvetica Neue"/>
          <w:color w:val="191919"/>
        </w:rPr>
        <w:t>in the 1980s</w:t>
      </w:r>
      <w:r w:rsidR="64A8B880" w:rsidRPr="29351427">
        <w:rPr>
          <w:rFonts w:asciiTheme="minorHAnsi" w:hAnsiTheme="minorHAnsi" w:cs="Helvetica Neue"/>
          <w:color w:val="191919"/>
        </w:rPr>
        <w:t xml:space="preserve">. Some areas </w:t>
      </w:r>
      <w:r w:rsidR="70A2101B" w:rsidRPr="29351427">
        <w:rPr>
          <w:rFonts w:asciiTheme="minorHAnsi" w:hAnsiTheme="minorHAnsi" w:cs="Helvetica Neue"/>
          <w:color w:val="191919"/>
        </w:rPr>
        <w:t xml:space="preserve">of the </w:t>
      </w:r>
      <w:r w:rsidR="726C83E1" w:rsidRPr="29351427">
        <w:rPr>
          <w:rFonts w:asciiTheme="minorHAnsi" w:hAnsiTheme="minorHAnsi" w:cs="Helvetica Neue"/>
          <w:color w:val="191919"/>
        </w:rPr>
        <w:t xml:space="preserve">preliminary FIRM </w:t>
      </w:r>
      <w:r w:rsidR="64A8B880" w:rsidRPr="29351427">
        <w:rPr>
          <w:rFonts w:asciiTheme="minorHAnsi" w:hAnsiTheme="minorHAnsi" w:cs="Helvetica Neue"/>
          <w:color w:val="191919"/>
        </w:rPr>
        <w:t xml:space="preserve">show </w:t>
      </w:r>
      <w:r w:rsidR="031D76DB" w:rsidRPr="29351427">
        <w:rPr>
          <w:rFonts w:asciiTheme="minorHAnsi" w:hAnsiTheme="minorHAnsi" w:cs="Helvetica Neue"/>
          <w:color w:val="191919"/>
        </w:rPr>
        <w:t xml:space="preserve">major </w:t>
      </w:r>
      <w:r w:rsidR="64A8B880" w:rsidRPr="29351427">
        <w:rPr>
          <w:rFonts w:asciiTheme="minorHAnsi" w:hAnsiTheme="minorHAnsi" w:cs="Helvetica Neue"/>
          <w:color w:val="191919"/>
        </w:rPr>
        <w:t xml:space="preserve">flood hazard changes </w:t>
      </w:r>
      <w:r w:rsidR="0068552D">
        <w:rPr>
          <w:rFonts w:asciiTheme="minorHAnsi" w:hAnsiTheme="minorHAnsi" w:cs="Helvetica Neue"/>
          <w:color w:val="191919"/>
        </w:rPr>
        <w:t>compared to</w:t>
      </w:r>
      <w:r w:rsidR="0068552D" w:rsidRPr="29351427">
        <w:rPr>
          <w:rFonts w:asciiTheme="minorHAnsi" w:hAnsiTheme="minorHAnsi" w:cs="Helvetica Neue"/>
          <w:color w:val="191919"/>
        </w:rPr>
        <w:t xml:space="preserve"> </w:t>
      </w:r>
      <w:r w:rsidR="64A8B880" w:rsidRPr="29351427">
        <w:rPr>
          <w:rFonts w:asciiTheme="minorHAnsi" w:hAnsiTheme="minorHAnsi" w:cs="Helvetica Neue"/>
          <w:color w:val="191919"/>
        </w:rPr>
        <w:t xml:space="preserve">the </w:t>
      </w:r>
      <w:r w:rsidR="5A85E414" w:rsidRPr="29351427">
        <w:rPr>
          <w:rFonts w:asciiTheme="minorHAnsi" w:hAnsiTheme="minorHAnsi" w:cs="Helvetica Neue"/>
          <w:color w:val="191919"/>
        </w:rPr>
        <w:t>maps</w:t>
      </w:r>
      <w:r w:rsidR="726C83E1" w:rsidRPr="29351427">
        <w:rPr>
          <w:rFonts w:asciiTheme="minorHAnsi" w:hAnsiTheme="minorHAnsi" w:cs="Helvetica Neue"/>
          <w:color w:val="191919"/>
        </w:rPr>
        <w:t xml:space="preserve"> that are in effect now</w:t>
      </w:r>
      <w:r w:rsidR="5A85E414" w:rsidRPr="29351427">
        <w:rPr>
          <w:rFonts w:asciiTheme="minorHAnsi" w:hAnsiTheme="minorHAnsi" w:cs="Helvetica Neue"/>
          <w:color w:val="191919"/>
        </w:rPr>
        <w:t>.</w:t>
      </w:r>
    </w:p>
    <w:p w14:paraId="5A662BA6" w14:textId="3D639A25" w:rsidR="005C6EC3" w:rsidRPr="00D642BE" w:rsidRDefault="13142819" w:rsidP="1544E597">
      <w:pPr>
        <w:pStyle w:val="FEMANormal"/>
        <w:spacing w:line="240" w:lineRule="auto"/>
      </w:pPr>
      <w:r w:rsidRPr="29351427">
        <w:rPr>
          <w:rFonts w:eastAsia="Franklin Gothic Book" w:cs="Franklin Gothic Book"/>
          <w:color w:val="000000" w:themeColor="text1"/>
        </w:rPr>
        <w:t xml:space="preserve">FEMA, the New York State Department of Environmental Conservation, and </w:t>
      </w:r>
      <w:r w:rsidR="7A31F876" w:rsidRPr="29351427">
        <w:rPr>
          <w:rFonts w:eastAsia="Franklin Gothic Book" w:cs="Franklin Gothic Book"/>
          <w:color w:val="000000" w:themeColor="text1"/>
        </w:rPr>
        <w:t>Genesee</w:t>
      </w:r>
      <w:r w:rsidR="793C56D2" w:rsidRPr="29351427">
        <w:rPr>
          <w:rFonts w:eastAsia="Franklin Gothic Book" w:cs="Franklin Gothic Book"/>
          <w:color w:val="000000" w:themeColor="text1"/>
        </w:rPr>
        <w:t xml:space="preserve"> </w:t>
      </w:r>
      <w:r w:rsidRPr="29351427">
        <w:rPr>
          <w:rFonts w:eastAsia="Franklin Gothic Book" w:cs="Franklin Gothic Book"/>
          <w:color w:val="000000" w:themeColor="text1"/>
        </w:rPr>
        <w:t xml:space="preserve">County officials invite residents </w:t>
      </w:r>
      <w:r w:rsidR="40CF6C47" w:rsidRPr="29351427">
        <w:rPr>
          <w:rFonts w:cs="Calibri"/>
        </w:rPr>
        <w:t xml:space="preserve">to learn </w:t>
      </w:r>
      <w:r w:rsidR="5D0B7CC3" w:rsidRPr="29351427">
        <w:rPr>
          <w:rFonts w:cs="Calibri"/>
        </w:rPr>
        <w:t>how</w:t>
      </w:r>
      <w:r w:rsidR="40CF6C47" w:rsidRPr="29351427">
        <w:rPr>
          <w:rFonts w:cs="Calibri"/>
        </w:rPr>
        <w:t xml:space="preserve"> they </w:t>
      </w:r>
      <w:r w:rsidR="5D0B7CC3" w:rsidRPr="29351427">
        <w:rPr>
          <w:rFonts w:cs="Calibri"/>
        </w:rPr>
        <w:t>may be</w:t>
      </w:r>
      <w:r w:rsidR="40CF6C47" w:rsidRPr="29351427">
        <w:rPr>
          <w:rFonts w:cs="Calibri"/>
        </w:rPr>
        <w:t xml:space="preserve"> affected</w:t>
      </w:r>
      <w:r w:rsidR="724FABFF" w:rsidRPr="29351427">
        <w:rPr>
          <w:rFonts w:cs="Calibri"/>
        </w:rPr>
        <w:t xml:space="preserve"> </w:t>
      </w:r>
      <w:r w:rsidR="40CF6C47" w:rsidRPr="29351427">
        <w:rPr>
          <w:rFonts w:cs="Calibri"/>
        </w:rPr>
        <w:t xml:space="preserve">and </w:t>
      </w:r>
      <w:r w:rsidR="18369275" w:rsidRPr="29351427">
        <w:rPr>
          <w:rFonts w:cs="Calibri"/>
        </w:rPr>
        <w:t xml:space="preserve">what </w:t>
      </w:r>
      <w:r w:rsidR="031D76DB" w:rsidRPr="29351427">
        <w:rPr>
          <w:rFonts w:cs="Calibri"/>
        </w:rPr>
        <w:t>they can do</w:t>
      </w:r>
      <w:r w:rsidR="40CF6C47" w:rsidRPr="29351427">
        <w:rPr>
          <w:rFonts w:cs="Calibri"/>
        </w:rPr>
        <w:t xml:space="preserve"> to protect themselves</w:t>
      </w:r>
      <w:r w:rsidR="091BD29B" w:rsidRPr="29351427">
        <w:rPr>
          <w:rFonts w:cs="Calibri"/>
        </w:rPr>
        <w:t xml:space="preserve">. </w:t>
      </w:r>
      <w:r w:rsidR="34B1D71B" w:rsidRPr="29351427">
        <w:rPr>
          <w:rFonts w:eastAsia="Franklin Gothic Book" w:cs="Franklin Gothic Book"/>
          <w:color w:val="000000" w:themeColor="text1"/>
        </w:rPr>
        <w:t>T</w:t>
      </w:r>
      <w:r w:rsidR="443D9956" w:rsidRPr="29351427">
        <w:rPr>
          <w:rFonts w:eastAsia="Franklin Gothic Book" w:cs="Franklin Gothic Book"/>
          <w:color w:val="000000" w:themeColor="text1"/>
        </w:rPr>
        <w:t>he</w:t>
      </w:r>
      <w:r w:rsidRPr="29351427">
        <w:rPr>
          <w:rFonts w:eastAsia="Franklin Gothic Book" w:cs="Franklin Gothic Book"/>
          <w:color w:val="000000" w:themeColor="text1"/>
        </w:rPr>
        <w:t xml:space="preserve"> Flood Risk and Insurance Open House</w:t>
      </w:r>
      <w:r w:rsidR="443D9956" w:rsidRPr="29351427">
        <w:rPr>
          <w:rFonts w:eastAsia="Franklin Gothic Book" w:cs="Franklin Gothic Book"/>
          <w:color w:val="000000" w:themeColor="text1"/>
        </w:rPr>
        <w:t xml:space="preserve"> </w:t>
      </w:r>
      <w:r w:rsidR="34B1D71B" w:rsidRPr="29351427">
        <w:rPr>
          <w:rFonts w:eastAsia="Franklin Gothic Book" w:cs="Franklin Gothic Book"/>
          <w:color w:val="000000" w:themeColor="text1"/>
        </w:rPr>
        <w:t>will be held</w:t>
      </w:r>
      <w:r w:rsidR="5BE9EAC9" w:rsidRPr="29351427">
        <w:rPr>
          <w:rFonts w:cs="Calibri"/>
        </w:rPr>
        <w:t>:</w:t>
      </w:r>
      <w:bookmarkStart w:id="1" w:name="_Hlk117842758"/>
    </w:p>
    <w:p w14:paraId="580AE04B" w14:textId="6BC34A7C" w:rsidR="00E94373" w:rsidRDefault="412E424E" w:rsidP="536B5F80">
      <w:pPr>
        <w:pStyle w:val="NoSpace"/>
        <w:spacing w:line="240" w:lineRule="auto"/>
      </w:pPr>
      <w:r>
        <w:t>In</w:t>
      </w:r>
      <w:r w:rsidR="00EB319D">
        <w:t xml:space="preserve"> </w:t>
      </w:r>
      <w:r>
        <w:t>person on</w:t>
      </w:r>
    </w:p>
    <w:p w14:paraId="34823EA7" w14:textId="597B6FCE" w:rsidR="00E94373" w:rsidRDefault="0964EF22" w:rsidP="1169FB0B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b/>
          <w:bCs/>
          <w:color w:val="000000" w:themeColor="text1"/>
        </w:rPr>
        <w:t>T</w:t>
      </w:r>
      <w:r w:rsidR="092BFE9A" w:rsidRPr="29351427">
        <w:rPr>
          <w:b/>
          <w:bCs/>
          <w:color w:val="000000" w:themeColor="text1"/>
        </w:rPr>
        <w:t>hur</w:t>
      </w:r>
      <w:r w:rsidRPr="29351427">
        <w:rPr>
          <w:b/>
          <w:bCs/>
          <w:color w:val="000000" w:themeColor="text1"/>
        </w:rPr>
        <w:t xml:space="preserve">sday, </w:t>
      </w:r>
      <w:r w:rsidRPr="29351427">
        <w:rPr>
          <w:b/>
          <w:bCs/>
        </w:rPr>
        <w:t>May 1</w:t>
      </w:r>
      <w:r w:rsidR="5F4E7FBC" w:rsidRPr="29351427">
        <w:rPr>
          <w:b/>
          <w:bCs/>
        </w:rPr>
        <w:t>5</w:t>
      </w:r>
      <w:r w:rsidRPr="29351427">
        <w:rPr>
          <w:b/>
          <w:bCs/>
          <w:color w:val="000000" w:themeColor="text1"/>
        </w:rPr>
        <w:t>, 2025</w:t>
      </w:r>
    </w:p>
    <w:p w14:paraId="21BB0DF2" w14:textId="6E053F1F" w:rsidR="00E94373" w:rsidRDefault="0964EF22" w:rsidP="1169FB0B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b/>
          <w:bCs/>
          <w:color w:val="000000" w:themeColor="text1"/>
        </w:rPr>
        <w:t xml:space="preserve">3 to </w:t>
      </w:r>
      <w:r w:rsidR="48D65369" w:rsidRPr="29351427">
        <w:rPr>
          <w:b/>
          <w:bCs/>
          <w:color w:val="000000" w:themeColor="text1"/>
        </w:rPr>
        <w:t>6:30</w:t>
      </w:r>
      <w:r w:rsidRPr="29351427">
        <w:rPr>
          <w:b/>
          <w:bCs/>
          <w:color w:val="000000" w:themeColor="text1"/>
        </w:rPr>
        <w:t xml:space="preserve"> p.m. </w:t>
      </w:r>
      <w:r w:rsidR="00E04A03">
        <w:rPr>
          <w:b/>
          <w:bCs/>
          <w:color w:val="000000" w:themeColor="text1"/>
        </w:rPr>
        <w:t>ET</w:t>
      </w:r>
    </w:p>
    <w:p w14:paraId="54B53270" w14:textId="7C7FFBAA" w:rsidR="00E94373" w:rsidRDefault="0964EF22" w:rsidP="1169FB0B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color w:val="000000" w:themeColor="text1"/>
        </w:rPr>
        <w:t>at:</w:t>
      </w:r>
    </w:p>
    <w:p w14:paraId="4CFA6C2B" w14:textId="59D3009F" w:rsidR="00E94373" w:rsidRDefault="2205817E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>Genesee County Building #2</w:t>
      </w:r>
    </w:p>
    <w:p w14:paraId="6E9C13AE" w14:textId="719E0242" w:rsidR="00E94373" w:rsidRDefault="2205817E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 xml:space="preserve">3837 West Main Street Road, </w:t>
      </w:r>
    </w:p>
    <w:p w14:paraId="35B9E2B7" w14:textId="3E19B5BC" w:rsidR="00E94373" w:rsidRDefault="2205817E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>Batavia, NY 14020</w:t>
      </w:r>
    </w:p>
    <w:bookmarkEnd w:id="1"/>
    <w:p w14:paraId="076051DC" w14:textId="65A8A34D" w:rsidR="536B5F80" w:rsidRDefault="536B5F80" w:rsidP="536B5F80">
      <w:pPr>
        <w:pStyle w:val="NoSpace"/>
        <w:spacing w:line="240" w:lineRule="auto"/>
      </w:pPr>
    </w:p>
    <w:p w14:paraId="02A02D01" w14:textId="059479B5" w:rsidR="536B5F80" w:rsidRDefault="536B5F80" w:rsidP="536B5F80">
      <w:pPr>
        <w:pStyle w:val="NoSpace"/>
        <w:spacing w:line="240" w:lineRule="auto"/>
      </w:pPr>
    </w:p>
    <w:p w14:paraId="1BEBB8AE" w14:textId="6CF9B00A" w:rsidR="00B20313" w:rsidRPr="00D642BE" w:rsidRDefault="00B20313" w:rsidP="00E01FC2">
      <w:pPr>
        <w:pStyle w:val="NoSpace"/>
        <w:spacing w:line="240" w:lineRule="auto"/>
        <w:jc w:val="left"/>
        <w:rPr>
          <w:b/>
          <w:bCs/>
          <w:color w:val="000000" w:themeColor="text1"/>
        </w:rPr>
      </w:pPr>
    </w:p>
    <w:p w14:paraId="717F0011" w14:textId="78998A4D" w:rsidR="00B20313" w:rsidRPr="005C6EC3" w:rsidRDefault="5EFE6F3A" w:rsidP="4BF8362A">
      <w:pPr>
        <w:pStyle w:val="FEMANormal"/>
        <w:spacing w:line="276" w:lineRule="auto"/>
        <w:rPr>
          <w:rFonts w:eastAsia="Franklin Gothic Book" w:cs="Franklin Gothic Book"/>
          <w:color w:val="000000" w:themeColor="text1"/>
          <w:highlight w:val="yellow"/>
        </w:rPr>
      </w:pPr>
      <w:r>
        <w:t xml:space="preserve">The </w:t>
      </w:r>
      <w:r w:rsidR="031D76DB">
        <w:t>O</w:t>
      </w:r>
      <w:r>
        <w:t xml:space="preserve">pen </w:t>
      </w:r>
      <w:r w:rsidR="031D76DB">
        <w:t>H</w:t>
      </w:r>
      <w:r>
        <w:t xml:space="preserve">ouse will not have a formal presentation. Residents can </w:t>
      </w:r>
      <w:r w:rsidR="1E91638A">
        <w:t xml:space="preserve">join </w:t>
      </w:r>
      <w:r>
        <w:t xml:space="preserve">at any time between </w:t>
      </w:r>
      <w:r w:rsidR="243B8665">
        <w:t>3</w:t>
      </w:r>
      <w:r w:rsidR="0B8CDD3B">
        <w:t xml:space="preserve"> </w:t>
      </w:r>
      <w:r>
        <w:t xml:space="preserve">and </w:t>
      </w:r>
      <w:r w:rsidR="07697DEF">
        <w:t>6:30</w:t>
      </w:r>
      <w:r w:rsidR="0B8CDD3B">
        <w:t> </w:t>
      </w:r>
      <w:r>
        <w:t>p.m</w:t>
      </w:r>
      <w:r w:rsidR="2E2C94BD">
        <w:t>. They can stay</w:t>
      </w:r>
      <w:r>
        <w:t xml:space="preserve"> for any length of time.</w:t>
      </w:r>
      <w:r w:rsidR="4866539D">
        <w:t xml:space="preserve"> </w:t>
      </w:r>
      <w:r w:rsidR="1236217C">
        <w:t>At th</w:t>
      </w:r>
      <w:r w:rsidR="302C6976">
        <w:t>is</w:t>
      </w:r>
      <w:r w:rsidR="387ADD36">
        <w:t xml:space="preserve"> event</w:t>
      </w:r>
      <w:r w:rsidR="510C30CB">
        <w:t>,</w:t>
      </w:r>
      <w:r w:rsidR="456EE1A9">
        <w:t xml:space="preserve"> </w:t>
      </w:r>
      <w:r w:rsidR="5A9904C0">
        <w:t>residents</w:t>
      </w:r>
      <w:r w:rsidR="512A15B6">
        <w:t xml:space="preserve"> </w:t>
      </w:r>
      <w:r w:rsidR="00E8526F">
        <w:t>can</w:t>
      </w:r>
      <w:r w:rsidR="456EE1A9">
        <w:t xml:space="preserve"> </w:t>
      </w:r>
      <w:r w:rsidR="73493E42">
        <w:t xml:space="preserve">talk </w:t>
      </w:r>
      <w:r w:rsidR="6311BA55">
        <w:t xml:space="preserve">one-on-one </w:t>
      </w:r>
      <w:r w:rsidR="456EE1A9">
        <w:t xml:space="preserve">with FEMA </w:t>
      </w:r>
      <w:r w:rsidR="75270E2D">
        <w:t>representatives</w:t>
      </w:r>
      <w:r w:rsidR="61F71FE3">
        <w:t>. They can</w:t>
      </w:r>
      <w:r w:rsidR="456EE1A9">
        <w:t xml:space="preserve"> learn more about their flood </w:t>
      </w:r>
      <w:r w:rsidR="4E56DC94">
        <w:t>risk</w:t>
      </w:r>
      <w:r w:rsidR="6C7164A6">
        <w:t xml:space="preserve"> and</w:t>
      </w:r>
      <w:r w:rsidR="590C9F54">
        <w:t xml:space="preserve"> </w:t>
      </w:r>
      <w:r w:rsidR="456EE1A9">
        <w:t xml:space="preserve">potential changes to </w:t>
      </w:r>
      <w:r w:rsidR="4D155ADE">
        <w:t xml:space="preserve">their </w:t>
      </w:r>
      <w:r w:rsidR="456EE1A9">
        <w:t xml:space="preserve">flood insurance rates </w:t>
      </w:r>
      <w:r w:rsidR="6C7164A6">
        <w:t xml:space="preserve">and </w:t>
      </w:r>
      <w:r w:rsidR="4E1DB36D">
        <w:t>requirements</w:t>
      </w:r>
      <w:r w:rsidR="6C7164A6">
        <w:t xml:space="preserve">. </w:t>
      </w:r>
      <w:r w:rsidR="4E1DB36D">
        <w:t>If you already have flood insurance, please bring a copy of your declaration page</w:t>
      </w:r>
      <w:r w:rsidR="1010B5B7" w:rsidRPr="29351427">
        <w:rPr>
          <w:rFonts w:eastAsia="Franklin Gothic Book" w:cs="Franklin Gothic Book"/>
          <w:color w:val="000000" w:themeColor="text1"/>
        </w:rPr>
        <w:t xml:space="preserve">. Residents can also see preliminary versions of the </w:t>
      </w:r>
      <w:r w:rsidR="3DF09154" w:rsidRPr="29351427">
        <w:rPr>
          <w:rFonts w:eastAsia="Franklin Gothic Book" w:cs="Franklin Gothic Book"/>
          <w:color w:val="000000" w:themeColor="text1"/>
        </w:rPr>
        <w:t xml:space="preserve">FIRM and the </w:t>
      </w:r>
      <w:r w:rsidR="1010B5B7" w:rsidRPr="29351427">
        <w:rPr>
          <w:rFonts w:eastAsia="Franklin Gothic Book" w:cs="Franklin Gothic Book"/>
          <w:color w:val="000000" w:themeColor="text1"/>
        </w:rPr>
        <w:t xml:space="preserve">Flood Insurance Study </w:t>
      </w:r>
      <w:r w:rsidR="6D75D608" w:rsidRPr="29351427">
        <w:rPr>
          <w:rFonts w:eastAsia="Franklin Gothic Book" w:cs="Franklin Gothic Book"/>
          <w:color w:val="000000" w:themeColor="text1"/>
        </w:rPr>
        <w:t>(FIS)</w:t>
      </w:r>
      <w:r w:rsidR="1010B5B7" w:rsidRPr="29351427">
        <w:rPr>
          <w:rFonts w:eastAsia="Franklin Gothic Book" w:cs="Franklin Gothic Book"/>
          <w:color w:val="000000" w:themeColor="text1"/>
        </w:rPr>
        <w:t xml:space="preserve"> report </w:t>
      </w:r>
      <w:hyperlink r:id="rId11">
        <w:r w:rsidR="1010B5B7" w:rsidRPr="29351427">
          <w:rPr>
            <w:rStyle w:val="Hyperlink"/>
            <w:rFonts w:eastAsia="Franklin Gothic Book" w:cs="Franklin Gothic Book"/>
          </w:rPr>
          <w:t>here</w:t>
        </w:r>
      </w:hyperlink>
      <w:r w:rsidR="1010B5B7" w:rsidRPr="29351427">
        <w:rPr>
          <w:rFonts w:eastAsia="Franklin Gothic Book" w:cs="Franklin Gothic Book"/>
          <w:color w:val="000000" w:themeColor="text1"/>
        </w:rPr>
        <w:t>.</w:t>
      </w:r>
      <w:r w:rsidR="03C2DDE4" w:rsidRPr="29351427">
        <w:rPr>
          <w:rFonts w:eastAsia="Franklin Gothic Book" w:cs="Franklin Gothic Book"/>
          <w:color w:val="000000" w:themeColor="text1"/>
        </w:rPr>
        <w:t xml:space="preserve"> They can </w:t>
      </w:r>
      <w:r w:rsidR="1E91638A" w:rsidRPr="29351427">
        <w:rPr>
          <w:rFonts w:eastAsia="Franklin Gothic Book" w:cs="Franklin Gothic Book"/>
          <w:color w:val="000000" w:themeColor="text1"/>
        </w:rPr>
        <w:t xml:space="preserve">use </w:t>
      </w:r>
      <w:r w:rsidR="03C2DDE4" w:rsidRPr="29351427">
        <w:rPr>
          <w:rFonts w:eastAsia="Franklin Gothic Book" w:cs="Franklin Gothic Book"/>
          <w:color w:val="000000" w:themeColor="text1"/>
        </w:rPr>
        <w:t xml:space="preserve">the </w:t>
      </w:r>
      <w:hyperlink r:id="rId12">
        <w:r w:rsidR="3CB6BDB2" w:rsidRPr="29351427">
          <w:rPr>
            <w:rStyle w:val="Hyperlink"/>
            <w:rFonts w:eastAsia="Franklin Gothic Book" w:cs="Franklin Gothic Book"/>
          </w:rPr>
          <w:t xml:space="preserve">Old Paper Effective vs. New Digital Preliminary Data </w:t>
        </w:r>
        <w:r w:rsidR="387ADD36" w:rsidRPr="29351427">
          <w:rPr>
            <w:rStyle w:val="Hyperlink"/>
            <w:rFonts w:eastAsia="Franklin Gothic Book" w:cs="Franklin Gothic Book"/>
          </w:rPr>
          <w:t>V</w:t>
        </w:r>
        <w:r w:rsidR="3CB6BDB2" w:rsidRPr="29351427">
          <w:rPr>
            <w:rStyle w:val="Hyperlink"/>
            <w:rFonts w:eastAsia="Franklin Gothic Book" w:cs="Franklin Gothic Book"/>
          </w:rPr>
          <w:t>iewer</w:t>
        </w:r>
      </w:hyperlink>
      <w:r w:rsidR="1E91638A" w:rsidRPr="29351427">
        <w:rPr>
          <w:rFonts w:eastAsia="Franklin Gothic Book" w:cs="Franklin Gothic Book"/>
          <w:color w:val="000000" w:themeColor="text1"/>
        </w:rPr>
        <w:t xml:space="preserve"> to compare the new preliminary map to the older maps.</w:t>
      </w:r>
    </w:p>
    <w:p w14:paraId="67FCB39E" w14:textId="6D3D4C42" w:rsidR="4246C9CB" w:rsidRDefault="0DFA67F0" w:rsidP="1544E597">
      <w:pPr>
        <w:pStyle w:val="FEMANormal"/>
      </w:pPr>
      <w:r>
        <w:t xml:space="preserve">The </w:t>
      </w:r>
      <w:r w:rsidR="425344EF">
        <w:t xml:space="preserve">last </w:t>
      </w:r>
      <w:r w:rsidR="1B515D6C">
        <w:t xml:space="preserve">FIRM for </w:t>
      </w:r>
      <w:r w:rsidR="731B01B2">
        <w:t>Genesee</w:t>
      </w:r>
      <w:r w:rsidR="0A14CEA7">
        <w:t xml:space="preserve"> </w:t>
      </w:r>
      <w:r w:rsidR="1B515D6C">
        <w:t xml:space="preserve">County </w:t>
      </w:r>
      <w:r w:rsidR="00D54858">
        <w:t xml:space="preserve">was a </w:t>
      </w:r>
      <w:r w:rsidR="1B515D6C">
        <w:t>paper map</w:t>
      </w:r>
      <w:r w:rsidR="7C7B6532">
        <w:t xml:space="preserve"> from the 1980s.</w:t>
      </w:r>
      <w:r w:rsidR="1B515D6C">
        <w:t xml:space="preserve"> </w:t>
      </w:r>
      <w:r w:rsidR="33F7F27F">
        <w:t>T</w:t>
      </w:r>
      <w:r w:rsidR="50A4F7A2">
        <w:t>he new FIRM</w:t>
      </w:r>
      <w:r w:rsidR="1B515D6C">
        <w:t xml:space="preserve"> will be online, </w:t>
      </w:r>
      <w:r w:rsidR="33F7F27F">
        <w:t>which</w:t>
      </w:r>
      <w:r w:rsidR="1B515D6C">
        <w:t xml:space="preserve"> </w:t>
      </w:r>
      <w:r w:rsidR="425344EF">
        <w:t>will make them accessible to more</w:t>
      </w:r>
      <w:r w:rsidR="1B515D6C">
        <w:t xml:space="preserve"> residents. </w:t>
      </w:r>
      <w:r w:rsidR="46E351E8">
        <w:t xml:space="preserve">It will </w:t>
      </w:r>
      <w:r w:rsidR="1B515D6C">
        <w:t xml:space="preserve">also help community members </w:t>
      </w:r>
      <w:r w:rsidR="7DE5256A">
        <w:t>think</w:t>
      </w:r>
      <w:r w:rsidR="1B515D6C">
        <w:t xml:space="preserve"> about how to protect themselves </w:t>
      </w:r>
      <w:r w:rsidR="7E0F64AA">
        <w:t xml:space="preserve">from </w:t>
      </w:r>
      <w:r w:rsidR="1B515D6C">
        <w:t xml:space="preserve">future flood events. The map and </w:t>
      </w:r>
      <w:r w:rsidR="673FC91E">
        <w:t>the</w:t>
      </w:r>
      <w:r w:rsidR="1B515D6C">
        <w:t xml:space="preserve"> FIS report are the basis for each community’s floodplain management regulations.</w:t>
      </w:r>
    </w:p>
    <w:p w14:paraId="6DD76721" w14:textId="306BF297" w:rsidR="00B267E5" w:rsidRDefault="1C6BEEB2" w:rsidP="00B267E5">
      <w:pPr>
        <w:pStyle w:val="FEMANormal"/>
        <w:rPr>
          <w:rFonts w:eastAsia="Franklin Gothic Book" w:cs="Franklin Gothic Book"/>
          <w:color w:val="000000" w:themeColor="text1"/>
        </w:rPr>
      </w:pPr>
      <w:r>
        <w:t xml:space="preserve">Due to these map changes, some properties in </w:t>
      </w:r>
      <w:r w:rsidR="7FB7CAF6">
        <w:t>Genesee</w:t>
      </w:r>
      <w:r w:rsidR="5EED3080">
        <w:t xml:space="preserve"> </w:t>
      </w:r>
      <w:r>
        <w:t xml:space="preserve">County 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may no longer be </w:t>
      </w:r>
      <w:r w:rsidR="00646B34">
        <w:rPr>
          <w:rFonts w:eastAsia="Franklin Gothic Book" w:cs="Franklin Gothic Book"/>
          <w:color w:val="000000" w:themeColor="text1"/>
        </w:rPr>
        <w:t xml:space="preserve">shown 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in the </w:t>
      </w:r>
      <w:r w:rsidR="0F56E1BF">
        <w:t>high-risk flood zone</w:t>
      </w:r>
      <w:r w:rsidR="33F7F27F">
        <w:t>. This is</w:t>
      </w:r>
      <w:r w:rsidR="0F56E1BF">
        <w:t xml:space="preserve"> known as the Special Flood Hazard Area</w:t>
      </w:r>
      <w:r w:rsidR="452F5497">
        <w:t xml:space="preserve"> (SFHA)</w:t>
      </w:r>
      <w:r w:rsidR="7DDE298C" w:rsidRPr="29351427">
        <w:rPr>
          <w:rFonts w:eastAsia="Franklin Gothic Book" w:cs="Franklin Gothic Book"/>
          <w:color w:val="000000" w:themeColor="text1"/>
        </w:rPr>
        <w:t xml:space="preserve">. 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If </w:t>
      </w:r>
      <w:r w:rsidR="7A695987" w:rsidRPr="29351427">
        <w:rPr>
          <w:rFonts w:eastAsia="Franklin Gothic Book" w:cs="Franklin Gothic Book"/>
          <w:color w:val="000000" w:themeColor="text1"/>
        </w:rPr>
        <w:t>a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 building </w:t>
      </w:r>
      <w:r w:rsidR="40A68C62" w:rsidRPr="29351427">
        <w:rPr>
          <w:rFonts w:eastAsia="Franklin Gothic Book" w:cs="Franklin Gothic Book"/>
          <w:color w:val="000000" w:themeColor="text1"/>
        </w:rPr>
        <w:t>is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 outside the </w:t>
      </w:r>
      <w:r w:rsidR="452F5497" w:rsidRPr="29351427">
        <w:rPr>
          <w:rFonts w:eastAsia="Franklin Gothic Book" w:cs="Franklin Gothic Book"/>
          <w:color w:val="000000" w:themeColor="text1"/>
        </w:rPr>
        <w:t>SFHA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 on the new FIRM, flood insurance is </w:t>
      </w:r>
      <w:r w:rsidR="003B4CA6" w:rsidRPr="0413B0AE">
        <w:rPr>
          <w:rFonts w:eastAsia="Franklin Gothic Book" w:cs="Franklin Gothic Book"/>
          <w:color w:val="000000" w:themeColor="text1"/>
        </w:rPr>
        <w:t>not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 federally required. </w:t>
      </w:r>
      <w:r w:rsidR="149C9645" w:rsidRPr="29351427">
        <w:rPr>
          <w:rFonts w:eastAsia="Franklin Gothic Book" w:cs="Franklin Gothic Book"/>
          <w:color w:val="000000" w:themeColor="text1"/>
        </w:rPr>
        <w:t>However, i</w:t>
      </w:r>
      <w:r w:rsidR="5B979D0F" w:rsidRPr="29351427">
        <w:rPr>
          <w:rFonts w:eastAsia="Franklin Gothic Book" w:cs="Franklin Gothic Book"/>
          <w:color w:val="000000" w:themeColor="text1"/>
        </w:rPr>
        <w:t>t</w:t>
      </w:r>
      <w:r w:rsidR="0F56E1BF" w:rsidRPr="29351427">
        <w:rPr>
          <w:rFonts w:eastAsia="Franklin Gothic Book" w:cs="Franklin Gothic Book"/>
          <w:color w:val="000000" w:themeColor="text1"/>
        </w:rPr>
        <w:t xml:space="preserve"> is still recommended for both homeowners and renters.</w:t>
      </w:r>
    </w:p>
    <w:p w14:paraId="72306905" w14:textId="103767A6" w:rsidR="77CEE2FB" w:rsidRDefault="00AC52B5" w:rsidP="1544E597">
      <w:pPr>
        <w:pStyle w:val="FEMANormal"/>
      </w:pPr>
      <w:r>
        <w:t xml:space="preserve">Some properties </w:t>
      </w:r>
      <w:r w:rsidR="003B4CA6">
        <w:t>may be shown</w:t>
      </w:r>
      <w:r w:rsidR="77CEE2FB">
        <w:t xml:space="preserve"> in a</w:t>
      </w:r>
      <w:r w:rsidR="00506E59">
        <w:t>n SFHA</w:t>
      </w:r>
      <w:r w:rsidR="00A3158D">
        <w:t xml:space="preserve"> </w:t>
      </w:r>
      <w:r w:rsidR="77CEE2FB">
        <w:t>for the first time. Th</w:t>
      </w:r>
      <w:r w:rsidR="00A369B7">
        <w:t>ose</w:t>
      </w:r>
      <w:r w:rsidR="77CEE2FB">
        <w:t xml:space="preserve"> owners </w:t>
      </w:r>
      <w:r w:rsidR="004B2DF5">
        <w:t xml:space="preserve">may </w:t>
      </w:r>
      <w:r w:rsidR="00506E59">
        <w:t>need</w:t>
      </w:r>
      <w:r w:rsidR="77CEE2FB">
        <w:t xml:space="preserve"> to buy flood insurance. Flooding is the number one natural disaster in the United States. Community members should know their current flood risk</w:t>
      </w:r>
      <w:r w:rsidR="004B2DF5">
        <w:t>. This can help them</w:t>
      </w:r>
      <w:r w:rsidR="77CEE2FB">
        <w:t xml:space="preserve"> use </w:t>
      </w:r>
      <w:r w:rsidR="006F7092">
        <w:t xml:space="preserve">the </w:t>
      </w:r>
      <w:r w:rsidR="77CEE2FB">
        <w:t xml:space="preserve">tools and programs </w:t>
      </w:r>
      <w:r w:rsidR="00643E47">
        <w:t xml:space="preserve">available </w:t>
      </w:r>
      <w:r w:rsidR="77CEE2FB">
        <w:t>to make their property and community safer</w:t>
      </w:r>
      <w:r w:rsidR="3DB9B24A">
        <w:t xml:space="preserve">. </w:t>
      </w:r>
    </w:p>
    <w:p w14:paraId="43688FBE" w14:textId="6964BF8B" w:rsidR="0052110E" w:rsidRPr="005C6EC3" w:rsidRDefault="007A7BD9" w:rsidP="002456BC">
      <w:pPr>
        <w:pStyle w:val="FEMANormal"/>
      </w:pPr>
      <w:r>
        <w:lastRenderedPageBreak/>
        <w:t>Would you like to</w:t>
      </w:r>
      <w:r w:rsidR="0052110E">
        <w:t xml:space="preserve"> request a reasonable accommodation (sign language, real-time captioning or other</w:t>
      </w:r>
      <w:r>
        <w:t>)? P</w:t>
      </w:r>
      <w:r w:rsidR="0052110E">
        <w:t xml:space="preserve">lease </w:t>
      </w:r>
      <w:r w:rsidR="00506E59">
        <w:t xml:space="preserve">email </w:t>
      </w:r>
      <w:hyperlink r:id="rId13">
        <w:r w:rsidR="00C54810" w:rsidRPr="3FA045E0">
          <w:rPr>
            <w:rStyle w:val="Hyperlink"/>
          </w:rPr>
          <w:t>Michael.Foley3@fema.dhs.gov</w:t>
        </w:r>
      </w:hyperlink>
      <w:r w:rsidR="00C54810">
        <w:t xml:space="preserve"> </w:t>
      </w:r>
      <w:r w:rsidR="00506E59">
        <w:t xml:space="preserve">or </w:t>
      </w:r>
      <w:hyperlink r:id="rId14">
        <w:r w:rsidR="009F500F" w:rsidRPr="3FA045E0">
          <w:rPr>
            <w:rStyle w:val="Hyperlink"/>
          </w:rPr>
          <w:t>FEMA-CivilRightsOffice@fema.dhs.gov</w:t>
        </w:r>
      </w:hyperlink>
      <w:r w:rsidR="00057EDA">
        <w:t>. You may also</w:t>
      </w:r>
      <w:r w:rsidR="0052110E">
        <w:t xml:space="preserve"> call FEMA’s Civil Rights Resource Line</w:t>
      </w:r>
      <w:r w:rsidR="00057EDA">
        <w:t xml:space="preserve"> at </w:t>
      </w:r>
      <w:r w:rsidR="00794353">
        <w:t>(</w:t>
      </w:r>
      <w:r w:rsidR="00057EDA">
        <w:t>833</w:t>
      </w:r>
      <w:r w:rsidR="00794353">
        <w:t xml:space="preserve">) </w:t>
      </w:r>
      <w:r w:rsidR="00057EDA">
        <w:t>285-7448</w:t>
      </w:r>
      <w:r w:rsidR="0052110E">
        <w:t>.</w:t>
      </w:r>
    </w:p>
    <w:p w14:paraId="53FFC8B8" w14:textId="58B2BD31" w:rsidR="00867CBF" w:rsidRPr="005C6EC3" w:rsidRDefault="007062DE" w:rsidP="002456BC">
      <w:pPr>
        <w:pStyle w:val="FEMANormal"/>
      </w:pPr>
      <w:bookmarkStart w:id="2" w:name="_Hlk68796291"/>
      <w:r>
        <w:t>To learn</w:t>
      </w:r>
      <w:r w:rsidR="00867CBF">
        <w:t xml:space="preserve"> more or to </w:t>
      </w:r>
      <w:r w:rsidR="00B47A4F">
        <w:t>see</w:t>
      </w:r>
      <w:r w:rsidR="00867CBF">
        <w:t xml:space="preserve"> the flood maps, visit FEMA’s Flood Map Service Center at</w:t>
      </w:r>
      <w:r w:rsidR="003C5E40">
        <w:t xml:space="preserve"> </w:t>
      </w:r>
      <w:hyperlink r:id="rId15">
        <w:r w:rsidR="003C5E40" w:rsidRPr="1544E597">
          <w:rPr>
            <w:rStyle w:val="Hyperlink"/>
          </w:rPr>
          <w:t>msc.fema.gov</w:t>
        </w:r>
      </w:hyperlink>
      <w:r w:rsidR="003C5E40">
        <w:t xml:space="preserve">. </w:t>
      </w:r>
      <w:r w:rsidR="00B47A4F">
        <w:t xml:space="preserve">At </w:t>
      </w:r>
      <w:hyperlink r:id="rId16">
        <w:r w:rsidR="003C5E40" w:rsidRPr="1544E597">
          <w:rPr>
            <w:rStyle w:val="Hyperlink"/>
          </w:rPr>
          <w:t>floodsmart.gov</w:t>
        </w:r>
      </w:hyperlink>
      <w:r w:rsidR="00B47A4F">
        <w:t>, you can</w:t>
      </w:r>
      <w:r w:rsidR="00525C92">
        <w:t xml:space="preserve"> learn about</w:t>
      </w:r>
      <w:r w:rsidR="00867CBF">
        <w:t xml:space="preserve"> flood insurance. You may also contact a map specialist at the FEMA Mapping and Insurance eXchange (FMIX) at </w:t>
      </w:r>
      <w:r w:rsidR="00794353">
        <w:t>(</w:t>
      </w:r>
      <w:r w:rsidR="00867CBF">
        <w:t>877</w:t>
      </w:r>
      <w:r w:rsidR="00794353">
        <w:t xml:space="preserve">) </w:t>
      </w:r>
      <w:r w:rsidR="00867CBF">
        <w:t xml:space="preserve">336-2627 or </w:t>
      </w:r>
      <w:hyperlink r:id="rId17">
        <w:r w:rsidR="085AEBC7" w:rsidRPr="3FA045E0">
          <w:rPr>
            <w:rStyle w:val="Hyperlink"/>
          </w:rPr>
          <w:t>FEMA-FMIX@fema.dhs.gov</w:t>
        </w:r>
      </w:hyperlink>
      <w:r w:rsidR="085AEBC7">
        <w:t>.</w:t>
      </w:r>
    </w:p>
    <w:p w14:paraId="540FD786" w14:textId="658CBE3F" w:rsidR="00867CBF" w:rsidRDefault="7C15C6FC" w:rsidP="3FA045E0">
      <w:pPr>
        <w:spacing w:after="0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For Open House questions, </w:t>
      </w:r>
      <w:r w:rsidR="000D0087" w:rsidRPr="3FA045E0">
        <w:rPr>
          <w:rFonts w:eastAsia="Franklin Gothic Book" w:cs="Franklin Gothic Book"/>
          <w:color w:val="000000" w:themeColor="text1"/>
        </w:rPr>
        <w:t>email</w:t>
      </w:r>
      <w:r w:rsidRPr="3FA045E0">
        <w:rPr>
          <w:rFonts w:eastAsia="Franklin Gothic Book" w:cs="Franklin Gothic Book"/>
          <w:color w:val="000000" w:themeColor="text1"/>
        </w:rPr>
        <w:t xml:space="preserve"> our outreach lead, </w:t>
      </w:r>
      <w:r w:rsidR="777EC249" w:rsidRPr="3FA045E0">
        <w:rPr>
          <w:rFonts w:eastAsia="Franklin Gothic Book" w:cs="Franklin Gothic Book"/>
          <w:color w:val="000000" w:themeColor="text1"/>
        </w:rPr>
        <w:t xml:space="preserve">Rachel Wagner, </w:t>
      </w:r>
      <w:r w:rsidR="00506E59" w:rsidRPr="3FA045E0">
        <w:rPr>
          <w:rFonts w:eastAsia="Franklin Gothic Book" w:cs="Franklin Gothic Book"/>
          <w:color w:val="000000" w:themeColor="text1"/>
        </w:rPr>
        <w:t xml:space="preserve">at </w:t>
      </w:r>
      <w:ins w:id="3" w:author="Hryekewicz, Jonathan" w:date="2025-02-19T07:31:00Z">
        <w:r w:rsidR="00506E59" w:rsidRPr="3FA045E0">
          <w:rPr>
            <w:rFonts w:eastAsia="Franklin Gothic Book" w:cs="Franklin Gothic Book"/>
          </w:rPr>
          <w:fldChar w:fldCharType="begin"/>
        </w:r>
        <w:r w:rsidR="00506E59" w:rsidRPr="3FA045E0">
          <w:rPr>
            <w:rFonts w:eastAsia="Franklin Gothic Book" w:cs="Franklin Gothic Book"/>
          </w:rPr>
          <w:instrText>HYPERLINK "mailto:</w:instrText>
        </w:r>
      </w:ins>
      <w:r w:rsidR="00506E59" w:rsidRPr="3FA045E0">
        <w:rPr>
          <w:rFonts w:eastAsia="Franklin Gothic Book" w:cs="Franklin Gothic Book"/>
        </w:rPr>
        <w:instrText>rachel.wagner@associates.fema.dhs.gov</w:instrText>
      </w:r>
      <w:ins w:id="4" w:author="Hryekewicz, Jonathan" w:date="2025-02-19T07:31:00Z">
        <w:r w:rsidR="00506E59" w:rsidRPr="3FA045E0">
          <w:rPr>
            <w:rFonts w:eastAsia="Franklin Gothic Book" w:cs="Franklin Gothic Book"/>
          </w:rPr>
          <w:instrText>"</w:instrText>
        </w:r>
        <w:r w:rsidR="00506E59" w:rsidRPr="3FA045E0">
          <w:rPr>
            <w:rFonts w:eastAsia="Franklin Gothic Book" w:cs="Franklin Gothic Book"/>
          </w:rPr>
        </w:r>
        <w:r w:rsidR="00506E59" w:rsidRPr="3FA045E0">
          <w:rPr>
            <w:rFonts w:eastAsia="Franklin Gothic Book" w:cs="Franklin Gothic Book"/>
          </w:rPr>
          <w:fldChar w:fldCharType="separate"/>
        </w:r>
      </w:ins>
      <w:r w:rsidR="00506E59" w:rsidRPr="3FA045E0">
        <w:rPr>
          <w:rStyle w:val="Hyperlink"/>
          <w:rFonts w:eastAsia="Franklin Gothic Book" w:cs="Franklin Gothic Book"/>
        </w:rPr>
        <w:t>rachel.wagner@associates.fema.dhs.gov</w:t>
      </w:r>
      <w:r w:rsidR="00506E59" w:rsidRPr="3FA045E0">
        <w:rPr>
          <w:rFonts w:eastAsia="Franklin Gothic Book" w:cs="Franklin Gothic Book"/>
        </w:rPr>
        <w:fldChar w:fldCharType="end"/>
      </w:r>
      <w:r w:rsidR="00506E59" w:rsidRPr="3FA045E0">
        <w:rPr>
          <w:rFonts w:eastAsia="Franklin Gothic Book" w:cs="Franklin Gothic Book"/>
          <w:color w:val="000000" w:themeColor="text1"/>
        </w:rPr>
        <w:t>.</w:t>
      </w:r>
    </w:p>
    <w:bookmarkEnd w:id="2"/>
    <w:p w14:paraId="3805C88A" w14:textId="768E812C" w:rsidR="00867CBF" w:rsidRPr="005C6EC3" w:rsidRDefault="00867CBF" w:rsidP="00867CBF">
      <w:pPr>
        <w:rPr>
          <w:b/>
          <w:color w:val="002060"/>
          <w:spacing w:val="30"/>
        </w:rPr>
      </w:pPr>
      <w:r w:rsidRPr="005C6EC3">
        <w:br w:type="page"/>
      </w:r>
    </w:p>
    <w:p w14:paraId="001292E2" w14:textId="52AA5CB2" w:rsidR="008047EB" w:rsidRPr="005C6EC3" w:rsidRDefault="008047EB" w:rsidP="00D11473">
      <w:pPr>
        <w:pStyle w:val="FEMAHeading1"/>
      </w:pPr>
      <w:r>
        <w:lastRenderedPageBreak/>
        <w:t>Sample Public Service Announcement</w:t>
      </w:r>
    </w:p>
    <w:p w14:paraId="24600F01" w14:textId="20B94ED9" w:rsidR="008047EB" w:rsidRPr="005C6EC3" w:rsidRDefault="008047EB" w:rsidP="008047EB">
      <w:pPr>
        <w:pStyle w:val="FEMAHeading2"/>
        <w:tabs>
          <w:tab w:val="clear" w:pos="360"/>
        </w:tabs>
      </w:pPr>
      <w:r w:rsidRPr="005C6EC3">
        <w:t xml:space="preserve">30 Seconds </w:t>
      </w:r>
    </w:p>
    <w:p w14:paraId="04ABED57" w14:textId="2E8451C0" w:rsidR="008047EB" w:rsidRDefault="36502380" w:rsidP="008047EB">
      <w:pPr>
        <w:pStyle w:val="FEMANormal"/>
      </w:pPr>
      <w:r>
        <w:t>Do you know your flood risk? If you live or work in</w:t>
      </w:r>
      <w:r w:rsidR="138AB41E">
        <w:t xml:space="preserve"> </w:t>
      </w:r>
      <w:r w:rsidR="7FB7CAF6">
        <w:t>Genesee</w:t>
      </w:r>
      <w:r w:rsidR="1460E2EA">
        <w:t xml:space="preserve"> </w:t>
      </w:r>
      <w:r w:rsidR="17856D56">
        <w:t>County</w:t>
      </w:r>
      <w:r>
        <w:t xml:space="preserve">, you are invited to join FEMA’s upcoming </w:t>
      </w:r>
      <w:r w:rsidR="452F5497">
        <w:t>O</w:t>
      </w:r>
      <w:r>
        <w:t xml:space="preserve">pen </w:t>
      </w:r>
      <w:r w:rsidR="452F5497">
        <w:t>H</w:t>
      </w:r>
      <w:r>
        <w:t xml:space="preserve">ouse on </w:t>
      </w:r>
      <w:r w:rsidR="5968505C">
        <w:t>f</w:t>
      </w:r>
      <w:r>
        <w:t xml:space="preserve">lood </w:t>
      </w:r>
      <w:r w:rsidR="5968505C">
        <w:t>r</w:t>
      </w:r>
      <w:r>
        <w:t xml:space="preserve">isk and </w:t>
      </w:r>
      <w:r w:rsidR="5968505C">
        <w:t>i</w:t>
      </w:r>
      <w:r>
        <w:t>nsurance</w:t>
      </w:r>
      <w:r w:rsidR="68011A36">
        <w:t>. Here, you can</w:t>
      </w:r>
      <w:r>
        <w:t xml:space="preserve"> learn more about your flood risk and </w:t>
      </w:r>
      <w:r w:rsidR="7372EC6C">
        <w:t xml:space="preserve">the </w:t>
      </w:r>
      <w:r>
        <w:t xml:space="preserve">recently revised flood maps. FEMA representatives will be </w:t>
      </w:r>
      <w:r w:rsidR="68011A36">
        <w:t>there</w:t>
      </w:r>
      <w:r>
        <w:t xml:space="preserve"> to answer questions about flood risk, flood insurance, and ways to prepare for and protect against flooding. All are welcome to join.</w:t>
      </w:r>
    </w:p>
    <w:p w14:paraId="3FF029C6" w14:textId="1F5B1D16" w:rsidR="0029261A" w:rsidRPr="005C6EC3" w:rsidRDefault="00794353" w:rsidP="29351427">
      <w:pPr>
        <w:pStyle w:val="FEMANormal"/>
      </w:pPr>
      <w:r>
        <w:t xml:space="preserve">An </w:t>
      </w:r>
      <w:r w:rsidR="0E3112FF">
        <w:t xml:space="preserve">in-person </w:t>
      </w:r>
      <w:r w:rsidR="452F5497" w:rsidRPr="0413B0AE">
        <w:rPr>
          <w:rFonts w:asciiTheme="minorHAnsi" w:eastAsiaTheme="minorEastAsia" w:hAnsiTheme="minorHAnsi"/>
        </w:rPr>
        <w:t>Open H</w:t>
      </w:r>
      <w:r w:rsidR="0E3112FF" w:rsidRPr="0413B0AE">
        <w:rPr>
          <w:rFonts w:asciiTheme="minorHAnsi" w:eastAsiaTheme="minorEastAsia" w:hAnsiTheme="minorHAnsi"/>
        </w:rPr>
        <w:t xml:space="preserve">ouse </w:t>
      </w:r>
      <w:r w:rsidR="4020487A" w:rsidRPr="0413B0AE">
        <w:rPr>
          <w:rFonts w:asciiTheme="minorHAnsi" w:eastAsiaTheme="minorEastAsia" w:hAnsiTheme="minorHAnsi"/>
        </w:rPr>
        <w:t xml:space="preserve">will be </w:t>
      </w:r>
      <w:r w:rsidR="00FC619C" w:rsidRPr="0413B0AE">
        <w:rPr>
          <w:rFonts w:asciiTheme="minorHAnsi" w:eastAsiaTheme="minorEastAsia" w:hAnsiTheme="minorHAnsi"/>
        </w:rPr>
        <w:t xml:space="preserve">held </w:t>
      </w:r>
      <w:r w:rsidR="4020487A" w:rsidRPr="0413B0AE">
        <w:rPr>
          <w:rFonts w:asciiTheme="minorHAnsi" w:eastAsiaTheme="minorEastAsia" w:hAnsiTheme="minorHAnsi"/>
        </w:rPr>
        <w:t>from 3</w:t>
      </w:r>
      <w:r w:rsidR="4812E170" w:rsidRPr="0413B0AE">
        <w:rPr>
          <w:rFonts w:asciiTheme="minorHAnsi" w:eastAsiaTheme="minorEastAsia" w:hAnsiTheme="minorHAnsi"/>
        </w:rPr>
        <w:t xml:space="preserve"> </w:t>
      </w:r>
      <w:r w:rsidR="4020487A" w:rsidRPr="0413B0AE">
        <w:rPr>
          <w:rFonts w:asciiTheme="minorHAnsi" w:eastAsiaTheme="minorEastAsia" w:hAnsiTheme="minorHAnsi"/>
        </w:rPr>
        <w:t xml:space="preserve">to </w:t>
      </w:r>
      <w:r w:rsidR="068944AC" w:rsidRPr="0413B0AE">
        <w:rPr>
          <w:rFonts w:asciiTheme="minorHAnsi" w:eastAsiaTheme="minorEastAsia" w:hAnsiTheme="minorHAnsi"/>
        </w:rPr>
        <w:t>6:30</w:t>
      </w:r>
      <w:r w:rsidR="4812E170" w:rsidRPr="0413B0AE">
        <w:rPr>
          <w:rFonts w:asciiTheme="minorHAnsi" w:eastAsiaTheme="minorEastAsia" w:hAnsiTheme="minorHAnsi"/>
        </w:rPr>
        <w:t xml:space="preserve"> </w:t>
      </w:r>
      <w:r w:rsidR="4020487A" w:rsidRPr="0413B0AE">
        <w:rPr>
          <w:rFonts w:asciiTheme="minorHAnsi" w:eastAsiaTheme="minorEastAsia" w:hAnsiTheme="minorHAnsi"/>
        </w:rPr>
        <w:t xml:space="preserve">p.m. on </w:t>
      </w:r>
      <w:r w:rsidR="3E4A06A3" w:rsidRPr="0413B0AE">
        <w:rPr>
          <w:rFonts w:asciiTheme="minorHAnsi" w:eastAsiaTheme="minorEastAsia" w:hAnsiTheme="minorHAnsi"/>
        </w:rPr>
        <w:t>T</w:t>
      </w:r>
      <w:r w:rsidR="5FA573EB" w:rsidRPr="0413B0AE">
        <w:rPr>
          <w:rFonts w:asciiTheme="minorHAnsi" w:eastAsiaTheme="minorEastAsia" w:hAnsiTheme="minorHAnsi"/>
        </w:rPr>
        <w:t>hursday</w:t>
      </w:r>
      <w:r w:rsidR="3E4A06A3" w:rsidRPr="0413B0AE">
        <w:rPr>
          <w:rFonts w:asciiTheme="minorHAnsi" w:eastAsiaTheme="minorEastAsia" w:hAnsiTheme="minorHAnsi"/>
        </w:rPr>
        <w:t>, May 1</w:t>
      </w:r>
      <w:r w:rsidR="2D734BC5" w:rsidRPr="0413B0AE">
        <w:rPr>
          <w:rFonts w:asciiTheme="minorHAnsi" w:eastAsiaTheme="minorEastAsia" w:hAnsiTheme="minorHAnsi"/>
        </w:rPr>
        <w:t>5</w:t>
      </w:r>
      <w:r w:rsidR="3E4A06A3" w:rsidRPr="0413B0AE">
        <w:rPr>
          <w:rFonts w:asciiTheme="minorHAnsi" w:eastAsiaTheme="minorEastAsia" w:hAnsiTheme="minorHAnsi"/>
        </w:rPr>
        <w:t xml:space="preserve">, 2025, at </w:t>
      </w:r>
      <w:r w:rsidR="77CF6EAD" w:rsidRPr="0413B0AE">
        <w:rPr>
          <w:rFonts w:asciiTheme="minorHAnsi" w:eastAsiaTheme="minorEastAsia" w:hAnsiTheme="minorHAnsi"/>
        </w:rPr>
        <w:t>Genesee County Building #2</w:t>
      </w:r>
      <w:r w:rsidR="00106643" w:rsidRPr="0413B0AE">
        <w:rPr>
          <w:rFonts w:asciiTheme="minorHAnsi" w:eastAsiaTheme="minorEastAsia" w:hAnsiTheme="minorHAnsi"/>
        </w:rPr>
        <w:t>,</w:t>
      </w:r>
      <w:r w:rsidR="77CF6EAD" w:rsidRPr="0413B0AE">
        <w:rPr>
          <w:rFonts w:asciiTheme="minorHAnsi" w:eastAsiaTheme="minorEastAsia" w:hAnsiTheme="minorHAnsi"/>
        </w:rPr>
        <w:t xml:space="preserve"> 3837 West Main Street Road, </w:t>
      </w:r>
      <w:r w:rsidR="77CF6EAD" w:rsidRPr="29351427">
        <w:rPr>
          <w:noProof/>
        </w:rPr>
        <w:t>Batavia, NY 14020</w:t>
      </w:r>
      <w:r w:rsidR="25DED25C">
        <w:t>.</w:t>
      </w:r>
      <w:r w:rsidR="6C4A1E9B">
        <w:t xml:space="preserve"> </w:t>
      </w:r>
      <w:r w:rsidR="26160A65">
        <w:t>Drop in for any amount of time.</w:t>
      </w:r>
      <w:r w:rsidR="700684DA">
        <w:t xml:space="preserve"> </w:t>
      </w:r>
    </w:p>
    <w:p w14:paraId="725E5E61" w14:textId="77777777" w:rsidR="008047EB" w:rsidRPr="005C6EC3" w:rsidRDefault="008047EB" w:rsidP="00D11473">
      <w:pPr>
        <w:pStyle w:val="FEMAHeading2"/>
      </w:pPr>
      <w:r w:rsidRPr="005C6EC3">
        <w:t xml:space="preserve">15 Seconds </w:t>
      </w:r>
    </w:p>
    <w:p w14:paraId="1B8C7C78" w14:textId="6DE58A18" w:rsidR="008047EB" w:rsidRDefault="287AC69D" w:rsidP="00C93881">
      <w:pPr>
        <w:pStyle w:val="FEMANormal"/>
      </w:pPr>
      <w:r>
        <w:t xml:space="preserve">Do you know your flood risk? </w:t>
      </w:r>
      <w:r w:rsidR="4EB698DE">
        <w:t xml:space="preserve">Get answers to your questions </w:t>
      </w:r>
      <w:r w:rsidR="5988E2BB">
        <w:t>at</w:t>
      </w:r>
      <w:r>
        <w:t xml:space="preserve"> FEMA’s</w:t>
      </w:r>
      <w:r w:rsidR="4EB698DE">
        <w:t xml:space="preserve"> </w:t>
      </w:r>
      <w:r w:rsidR="452F5497">
        <w:t>Open H</w:t>
      </w:r>
      <w:r>
        <w:t xml:space="preserve">ouse </w:t>
      </w:r>
      <w:r w:rsidR="4EB698DE">
        <w:t xml:space="preserve">meeting </w:t>
      </w:r>
      <w:r>
        <w:t xml:space="preserve">on </w:t>
      </w:r>
      <w:r w:rsidR="25D4454D">
        <w:t>f</w:t>
      </w:r>
      <w:r>
        <w:t xml:space="preserve">lood </w:t>
      </w:r>
      <w:r w:rsidR="25D4454D">
        <w:t>r</w:t>
      </w:r>
      <w:r>
        <w:t xml:space="preserve">isk and </w:t>
      </w:r>
      <w:r w:rsidR="25D4454D">
        <w:t>i</w:t>
      </w:r>
      <w:r>
        <w:t>nsurance</w:t>
      </w:r>
      <w:r w:rsidR="2C53FF6D">
        <w:t xml:space="preserve"> in</w:t>
      </w:r>
      <w:r w:rsidR="02F1BFE8">
        <w:t xml:space="preserve"> </w:t>
      </w:r>
      <w:r w:rsidR="7FB7CAF6">
        <w:t>Genesee</w:t>
      </w:r>
      <w:r w:rsidR="48E2DCAE">
        <w:t xml:space="preserve"> </w:t>
      </w:r>
      <w:r w:rsidR="02F1BFE8">
        <w:t>County</w:t>
      </w:r>
      <w:r w:rsidR="3E34B491">
        <w:t>.</w:t>
      </w:r>
      <w:r>
        <w:t xml:space="preserve"> </w:t>
      </w:r>
      <w:r w:rsidR="00082B7D">
        <w:t xml:space="preserve">An </w:t>
      </w:r>
      <w:r w:rsidR="3F5AD01F">
        <w:t xml:space="preserve">in-person </w:t>
      </w:r>
      <w:r w:rsidR="404E6E98">
        <w:t xml:space="preserve">meeting </w:t>
      </w:r>
      <w:r w:rsidR="452F5497">
        <w:t>will take place on</w:t>
      </w:r>
      <w:r w:rsidR="221AF254">
        <w:t xml:space="preserve"> </w:t>
      </w:r>
      <w:r w:rsidR="4204105E" w:rsidRPr="0413B0AE">
        <w:rPr>
          <w:rFonts w:asciiTheme="minorHAnsi" w:eastAsiaTheme="minorEastAsia" w:hAnsiTheme="minorHAnsi"/>
        </w:rPr>
        <w:t>Thursday, May 15, 2025, at Genesee County Building #2</w:t>
      </w:r>
      <w:r w:rsidR="00DA6B37" w:rsidRPr="0413B0AE">
        <w:rPr>
          <w:rFonts w:asciiTheme="minorHAnsi" w:eastAsiaTheme="minorEastAsia" w:hAnsiTheme="minorHAnsi"/>
        </w:rPr>
        <w:t>,</w:t>
      </w:r>
      <w:r w:rsidR="4204105E" w:rsidRPr="0413B0AE">
        <w:rPr>
          <w:rFonts w:asciiTheme="minorHAnsi" w:eastAsiaTheme="minorEastAsia" w:hAnsiTheme="minorHAnsi"/>
        </w:rPr>
        <w:t xml:space="preserve"> 3837 West Main Street Road, Batavia, NY 14020.</w:t>
      </w:r>
      <w:r w:rsidR="0CB63412" w:rsidRPr="0413B0AE">
        <w:rPr>
          <w:rFonts w:asciiTheme="minorHAnsi" w:eastAsiaTheme="minorEastAsia" w:hAnsiTheme="minorHAnsi"/>
        </w:rPr>
        <w:t xml:space="preserve"> </w:t>
      </w:r>
      <w:r w:rsidR="00DA6B37">
        <w:t>Come</w:t>
      </w:r>
      <w:r w:rsidR="387ADD36">
        <w:t xml:space="preserve"> </w:t>
      </w:r>
      <w:r w:rsidR="066988AC">
        <w:t xml:space="preserve">any time from </w:t>
      </w:r>
      <w:r w:rsidR="35E7AE94">
        <w:t xml:space="preserve">3 to </w:t>
      </w:r>
      <w:r w:rsidR="1EB091A6">
        <w:t>6:30</w:t>
      </w:r>
      <w:r w:rsidR="35E7AE94">
        <w:t xml:space="preserve"> p.m.</w:t>
      </w:r>
    </w:p>
    <w:p w14:paraId="33BF8C3C" w14:textId="5325EF16" w:rsidR="00427998" w:rsidRDefault="00427998">
      <w:pPr>
        <w:spacing w:after="200" w:line="276" w:lineRule="auto"/>
      </w:pPr>
      <w:r>
        <w:br w:type="page"/>
      </w:r>
    </w:p>
    <w:p w14:paraId="11B9B0B3" w14:textId="775991D6" w:rsidR="008047EB" w:rsidRPr="00787DD5" w:rsidRDefault="008047EB" w:rsidP="00D11473">
      <w:pPr>
        <w:pStyle w:val="FEMAHeading1"/>
      </w:pPr>
      <w:r>
        <w:lastRenderedPageBreak/>
        <w:t>Sample Website Story</w:t>
      </w:r>
    </w:p>
    <w:p w14:paraId="11E4BBC9" w14:textId="2BE66404" w:rsidR="00AC1976" w:rsidRPr="005C6EC3" w:rsidRDefault="36502380" w:rsidP="29351427">
      <w:pPr>
        <w:pStyle w:val="FEMANormal"/>
        <w:spacing w:before="360"/>
      </w:pPr>
      <w:r>
        <w:t xml:space="preserve">Do you know your flood risk? FEMA is hosting </w:t>
      </w:r>
      <w:r w:rsidR="39DD1E7B">
        <w:t xml:space="preserve">an </w:t>
      </w:r>
      <w:r w:rsidR="350550C2">
        <w:t>O</w:t>
      </w:r>
      <w:r w:rsidR="76C40D3D">
        <w:t xml:space="preserve">pen </w:t>
      </w:r>
      <w:r w:rsidR="350550C2">
        <w:t>H</w:t>
      </w:r>
      <w:r w:rsidR="76C40D3D">
        <w:t>ouse</w:t>
      </w:r>
      <w:r w:rsidR="350550C2">
        <w:t xml:space="preserve"> event</w:t>
      </w:r>
      <w:r>
        <w:t xml:space="preserve"> on </w:t>
      </w:r>
      <w:r w:rsidR="76C40D3D">
        <w:t>flood risk</w:t>
      </w:r>
      <w:r>
        <w:t xml:space="preserve"> and </w:t>
      </w:r>
      <w:r w:rsidR="76C40D3D">
        <w:t>insurance</w:t>
      </w:r>
      <w:r w:rsidR="68011A36">
        <w:t xml:space="preserve">. If you live in </w:t>
      </w:r>
      <w:r w:rsidR="7FB7CAF6">
        <w:t>Genesee</w:t>
      </w:r>
      <w:r w:rsidR="3ABF24AA">
        <w:t xml:space="preserve"> </w:t>
      </w:r>
      <w:r w:rsidR="672C82E1">
        <w:t>County</w:t>
      </w:r>
      <w:r w:rsidR="07D53F8D">
        <w:t>,</w:t>
      </w:r>
      <w:r w:rsidR="68011A36">
        <w:t xml:space="preserve"> this is a chance</w:t>
      </w:r>
      <w:r w:rsidR="07D53F8D">
        <w:t xml:space="preserve"> </w:t>
      </w:r>
      <w:r>
        <w:t xml:space="preserve">to learn more about </w:t>
      </w:r>
      <w:r w:rsidR="68011A36">
        <w:t xml:space="preserve">your </w:t>
      </w:r>
      <w:r>
        <w:t>updated flood maps, known as Flood Insurance Rate Maps.</w:t>
      </w:r>
      <w:r w:rsidR="72C0E3BC">
        <w:t xml:space="preserve"> </w:t>
      </w:r>
      <w:r>
        <w:t xml:space="preserve">FEMA representatives will be </w:t>
      </w:r>
      <w:r w:rsidR="68011A36">
        <w:t xml:space="preserve">there </w:t>
      </w:r>
      <w:r>
        <w:t xml:space="preserve">to answer </w:t>
      </w:r>
      <w:r w:rsidR="350550C2">
        <w:t xml:space="preserve">your </w:t>
      </w:r>
      <w:r>
        <w:t>questions</w:t>
      </w:r>
      <w:r w:rsidR="40235818">
        <w:t>. Learn</w:t>
      </w:r>
      <w:r>
        <w:t xml:space="preserve"> about flood risk, flood insurance, and </w:t>
      </w:r>
      <w:r w:rsidR="45A0C631">
        <w:t>how</w:t>
      </w:r>
      <w:r>
        <w:t xml:space="preserve"> to prepare for and protect </w:t>
      </w:r>
      <w:r w:rsidR="02BE0548">
        <w:t xml:space="preserve">yourself from </w:t>
      </w:r>
      <w:r>
        <w:t xml:space="preserve">flooding. </w:t>
      </w:r>
    </w:p>
    <w:p w14:paraId="15DE03A5" w14:textId="37CF0CA3" w:rsidR="2ABAC995" w:rsidRDefault="548B121D" w:rsidP="48CB3432">
      <w:pPr>
        <w:pStyle w:val="FEMANormal"/>
      </w:pPr>
      <w:r>
        <w:t xml:space="preserve">The </w:t>
      </w:r>
      <w:r w:rsidR="350550C2">
        <w:t>Open H</w:t>
      </w:r>
      <w:r w:rsidR="52A52DF7">
        <w:t xml:space="preserve">ouse will be on </w:t>
      </w:r>
      <w:r w:rsidR="2478A4AB" w:rsidRPr="67F83A4D">
        <w:rPr>
          <w:rFonts w:asciiTheme="minorHAnsi" w:eastAsiaTheme="minorEastAsia" w:hAnsiTheme="minorHAnsi"/>
        </w:rPr>
        <w:t>Thursday, May 15, 2025, at Genesee County Building #2</w:t>
      </w:r>
      <w:r w:rsidR="002C3CB3" w:rsidRPr="67F83A4D">
        <w:rPr>
          <w:rFonts w:asciiTheme="minorHAnsi" w:eastAsiaTheme="minorEastAsia" w:hAnsiTheme="minorHAnsi"/>
        </w:rPr>
        <w:t>,</w:t>
      </w:r>
      <w:r w:rsidR="2478A4AB" w:rsidRPr="67F83A4D">
        <w:rPr>
          <w:rFonts w:asciiTheme="minorHAnsi" w:eastAsiaTheme="minorEastAsia" w:hAnsiTheme="minorHAnsi"/>
        </w:rPr>
        <w:t xml:space="preserve"> 3837 West Main Street Road, Batavia, NY 14020.</w:t>
      </w:r>
      <w:r w:rsidR="2478A4AB">
        <w:t xml:space="preserve"> </w:t>
      </w:r>
      <w:r w:rsidR="14A52D44">
        <w:t xml:space="preserve">All are welcome to </w:t>
      </w:r>
      <w:r w:rsidR="7BCEEB57">
        <w:t>come to</w:t>
      </w:r>
      <w:r w:rsidR="14A52D44">
        <w:t xml:space="preserve"> </w:t>
      </w:r>
      <w:r w:rsidR="612EDFEB">
        <w:t>the</w:t>
      </w:r>
      <w:r w:rsidR="14A52D44">
        <w:t xml:space="preserve"> </w:t>
      </w:r>
      <w:r w:rsidR="1A8C54A9">
        <w:t>Open H</w:t>
      </w:r>
      <w:r w:rsidR="14A52D44">
        <w:t>ouse</w:t>
      </w:r>
      <w:r w:rsidR="30866956">
        <w:t xml:space="preserve"> </w:t>
      </w:r>
      <w:r w:rsidR="2653D875">
        <w:t xml:space="preserve">at </w:t>
      </w:r>
      <w:r w:rsidR="14A52D44">
        <w:t>any time</w:t>
      </w:r>
      <w:r w:rsidR="372CAE51">
        <w:t xml:space="preserve"> from 3 to </w:t>
      </w:r>
      <w:r w:rsidR="32F69AD0">
        <w:t>6:30</w:t>
      </w:r>
      <w:r w:rsidR="372CAE51">
        <w:t xml:space="preserve"> p.m. </w:t>
      </w:r>
    </w:p>
    <w:p w14:paraId="57DC0720" w14:textId="3A8C018C" w:rsidR="00B20313" w:rsidRPr="005C6EC3" w:rsidRDefault="00B20313" w:rsidP="3FA045E0">
      <w:pPr>
        <w:pStyle w:val="FEMANormal"/>
        <w:rPr>
          <w:color w:val="000000" w:themeColor="text1"/>
        </w:rPr>
      </w:pPr>
      <w:r w:rsidRPr="3FA045E0">
        <w:rPr>
          <w:color w:val="000000" w:themeColor="text1"/>
        </w:rPr>
        <w:t xml:space="preserve">To request </w:t>
      </w:r>
      <w:bookmarkStart w:id="5" w:name="_Int_CIT6CQZy"/>
      <w:r w:rsidRPr="3FA045E0">
        <w:rPr>
          <w:color w:val="000000" w:themeColor="text1"/>
        </w:rPr>
        <w:t>a reasonable</w:t>
      </w:r>
      <w:bookmarkEnd w:id="5"/>
      <w:r w:rsidRPr="3FA045E0">
        <w:rPr>
          <w:color w:val="000000" w:themeColor="text1"/>
        </w:rPr>
        <w:t xml:space="preserve"> accommodation (sign language, real-time captioning, or other), please email</w:t>
      </w:r>
      <w:r w:rsidR="5E71AA1A" w:rsidRPr="3FA045E0">
        <w:rPr>
          <w:rStyle w:val="apple-converted-space"/>
          <w:color w:val="000000" w:themeColor="text1"/>
        </w:rPr>
        <w:t xml:space="preserve"> </w:t>
      </w:r>
      <w:hyperlink r:id="rId18">
        <w:r w:rsidR="64F5940C" w:rsidRPr="3FA045E0">
          <w:rPr>
            <w:rStyle w:val="Hyperlink"/>
          </w:rPr>
          <w:t>Michael.Foley3@fema.dhs.gov</w:t>
        </w:r>
      </w:hyperlink>
      <w:r w:rsidR="00AC1976" w:rsidRPr="3FA045E0">
        <w:rPr>
          <w:rStyle w:val="apple-converted-space"/>
          <w:color w:val="000000" w:themeColor="text1"/>
        </w:rPr>
        <w:t xml:space="preserve"> </w:t>
      </w:r>
      <w:r w:rsidRPr="3FA045E0">
        <w:rPr>
          <w:color w:val="000000" w:themeColor="text1"/>
        </w:rPr>
        <w:t>or</w:t>
      </w:r>
      <w:r w:rsidRPr="3FA045E0">
        <w:rPr>
          <w:rStyle w:val="apple-converted-space"/>
          <w:color w:val="000000" w:themeColor="text1"/>
        </w:rPr>
        <w:t> </w:t>
      </w:r>
      <w:hyperlink r:id="rId19">
        <w:r w:rsidR="51236DB3" w:rsidRPr="3FA045E0">
          <w:rPr>
            <w:rStyle w:val="Hyperlink"/>
          </w:rPr>
          <w:t>FEMA-CivilRightsOffice@fema.dhs.gov</w:t>
        </w:r>
      </w:hyperlink>
      <w:r w:rsidR="00E23C0D" w:rsidRPr="3FA045E0">
        <w:rPr>
          <w:rStyle w:val="apple-converted-space"/>
          <w:color w:val="000000" w:themeColor="text1"/>
        </w:rPr>
        <w:t>. You can also</w:t>
      </w:r>
      <w:r w:rsidRPr="3FA045E0">
        <w:rPr>
          <w:color w:val="000000" w:themeColor="text1"/>
        </w:rPr>
        <w:t xml:space="preserve"> call FEMA’s Civil Rights Resource Line</w:t>
      </w:r>
      <w:r w:rsidR="00E23C0D" w:rsidRPr="3FA045E0">
        <w:rPr>
          <w:color w:val="000000" w:themeColor="text1"/>
        </w:rPr>
        <w:t xml:space="preserve"> at </w:t>
      </w:r>
      <w:r w:rsidR="00166762">
        <w:rPr>
          <w:color w:val="000000" w:themeColor="text1"/>
        </w:rPr>
        <w:t>(</w:t>
      </w:r>
      <w:r w:rsidR="00E23C0D" w:rsidRPr="3FA045E0">
        <w:rPr>
          <w:color w:val="000000" w:themeColor="text1"/>
        </w:rPr>
        <w:t>833</w:t>
      </w:r>
      <w:r w:rsidR="00166762" w:rsidRPr="67F83A4D">
        <w:rPr>
          <w:color w:val="000000" w:themeColor="text1"/>
        </w:rPr>
        <w:t>)</w:t>
      </w:r>
      <w:r w:rsidR="00166762">
        <w:rPr>
          <w:color w:val="000000" w:themeColor="text1"/>
        </w:rPr>
        <w:t xml:space="preserve"> </w:t>
      </w:r>
      <w:r w:rsidR="00E23C0D" w:rsidRPr="3FA045E0">
        <w:rPr>
          <w:color w:val="000000" w:themeColor="text1"/>
        </w:rPr>
        <w:t>285-7448.</w:t>
      </w:r>
    </w:p>
    <w:p w14:paraId="7E31B2ED" w14:textId="051DF272" w:rsidR="008047EB" w:rsidRPr="005C6EC3" w:rsidRDefault="008047EB" w:rsidP="45FF98DC">
      <w:pPr>
        <w:pStyle w:val="FEMANormal"/>
      </w:pPr>
      <w:r>
        <w:t xml:space="preserve">Flooding is the number one natural disaster in the United States. </w:t>
      </w:r>
      <w:r w:rsidR="00FA5F8F">
        <w:t>People in our c</w:t>
      </w:r>
      <w:r>
        <w:t>ommunity</w:t>
      </w:r>
      <w:r w:rsidR="00D60889">
        <w:t xml:space="preserve"> </w:t>
      </w:r>
      <w:r w:rsidR="00784DF7">
        <w:t xml:space="preserve">need to </w:t>
      </w:r>
      <w:r w:rsidR="00D60889">
        <w:t xml:space="preserve">know </w:t>
      </w:r>
      <w:r>
        <w:t xml:space="preserve">their risk and </w:t>
      </w:r>
      <w:r w:rsidR="00FA5F8F">
        <w:t xml:space="preserve">how to </w:t>
      </w:r>
      <w:r w:rsidR="00D60889">
        <w:t>use</w:t>
      </w:r>
      <w:r>
        <w:t xml:space="preserve"> the tools and programs </w:t>
      </w:r>
      <w:r w:rsidR="00D60889">
        <w:t>they have</w:t>
      </w:r>
      <w:r>
        <w:t xml:space="preserve">, including flood insurance. </w:t>
      </w:r>
    </w:p>
    <w:p w14:paraId="53AA35DE" w14:textId="794AA86B" w:rsidR="008047EB" w:rsidRPr="00EB0669" w:rsidRDefault="00D60889" w:rsidP="3FA045E0">
      <w:pPr>
        <w:pStyle w:val="FEMANormal"/>
        <w:rPr>
          <w:rFonts w:asciiTheme="minorHAnsi" w:hAnsiTheme="minorHAnsi"/>
        </w:rPr>
      </w:pPr>
      <w:r w:rsidRPr="3FA045E0">
        <w:rPr>
          <w:rFonts w:asciiTheme="minorHAnsi" w:hAnsiTheme="minorHAnsi"/>
        </w:rPr>
        <w:t>To learn</w:t>
      </w:r>
      <w:r w:rsidR="008047EB" w:rsidRPr="3FA045E0">
        <w:rPr>
          <w:rFonts w:asciiTheme="minorHAnsi" w:hAnsiTheme="minorHAnsi"/>
        </w:rPr>
        <w:t xml:space="preserve"> more or </w:t>
      </w:r>
      <w:r w:rsidR="00CD5E76">
        <w:rPr>
          <w:rFonts w:asciiTheme="minorHAnsi" w:hAnsiTheme="minorHAnsi"/>
        </w:rPr>
        <w:t xml:space="preserve">to </w:t>
      </w:r>
      <w:r w:rsidR="008047EB" w:rsidRPr="3FA045E0">
        <w:rPr>
          <w:rFonts w:asciiTheme="minorHAnsi" w:hAnsiTheme="minorHAnsi"/>
        </w:rPr>
        <w:t xml:space="preserve">access the flood maps, visit </w:t>
      </w:r>
      <w:hyperlink r:id="rId20">
        <w:r w:rsidR="00F60655" w:rsidRPr="3FA045E0">
          <w:rPr>
            <w:rStyle w:val="Hyperlink"/>
            <w:rFonts w:asciiTheme="minorHAnsi" w:hAnsiTheme="minorHAnsi"/>
          </w:rPr>
          <w:t>https://msc.fema.gov/portal/home</w:t>
        </w:r>
      </w:hyperlink>
      <w:r w:rsidR="008047EB" w:rsidRPr="3FA045E0">
        <w:rPr>
          <w:rFonts w:asciiTheme="minorHAnsi" w:hAnsiTheme="minorHAnsi"/>
        </w:rPr>
        <w:t xml:space="preserve">. You may also contact a map specialist at the FEMA Mapping and Insurance eXchange (FMIX) at </w:t>
      </w:r>
      <w:r w:rsidR="00240931">
        <w:rPr>
          <w:rFonts w:asciiTheme="minorHAnsi" w:hAnsiTheme="minorHAnsi"/>
        </w:rPr>
        <w:t>(</w:t>
      </w:r>
      <w:r w:rsidR="008047EB" w:rsidRPr="3FA045E0">
        <w:rPr>
          <w:rFonts w:asciiTheme="minorHAnsi" w:hAnsiTheme="minorHAnsi"/>
        </w:rPr>
        <w:t>877</w:t>
      </w:r>
      <w:r w:rsidR="00240931" w:rsidRPr="67F83A4D">
        <w:rPr>
          <w:rFonts w:asciiTheme="minorHAnsi" w:hAnsiTheme="minorHAnsi"/>
        </w:rPr>
        <w:t>)</w:t>
      </w:r>
      <w:r w:rsidR="00240931">
        <w:rPr>
          <w:rFonts w:asciiTheme="minorHAnsi" w:hAnsiTheme="minorHAnsi"/>
        </w:rPr>
        <w:t xml:space="preserve"> </w:t>
      </w:r>
      <w:r w:rsidR="008047EB" w:rsidRPr="3FA045E0">
        <w:rPr>
          <w:rFonts w:asciiTheme="minorHAnsi" w:hAnsiTheme="minorHAnsi"/>
        </w:rPr>
        <w:t>336-2627</w:t>
      </w:r>
      <w:r w:rsidR="003F1857" w:rsidRPr="3FA045E0">
        <w:rPr>
          <w:rFonts w:asciiTheme="minorHAnsi" w:hAnsiTheme="minorHAnsi"/>
        </w:rPr>
        <w:t xml:space="preserve"> </w:t>
      </w:r>
      <w:r w:rsidR="008047EB" w:rsidRPr="3FA045E0">
        <w:rPr>
          <w:rFonts w:asciiTheme="minorHAnsi" w:hAnsiTheme="minorHAnsi"/>
        </w:rPr>
        <w:t xml:space="preserve">or </w:t>
      </w:r>
      <w:hyperlink r:id="rId21">
        <w:r w:rsidR="008047EB" w:rsidRPr="3FA045E0">
          <w:rPr>
            <w:rStyle w:val="Hyperlink"/>
            <w:rFonts w:asciiTheme="minorHAnsi" w:hAnsiTheme="minorHAnsi" w:cs="Times New Roman"/>
          </w:rPr>
          <w:t>FEMA-FMIX@fema.dhs.gov</w:t>
        </w:r>
      </w:hyperlink>
      <w:r w:rsidR="008047EB" w:rsidRPr="3FA045E0">
        <w:rPr>
          <w:rFonts w:asciiTheme="minorHAnsi" w:hAnsiTheme="minorHAnsi"/>
        </w:rPr>
        <w:t xml:space="preserve">. </w:t>
      </w:r>
    </w:p>
    <w:p w14:paraId="1F5E72B6" w14:textId="49E90EE0" w:rsidR="008047EB" w:rsidRDefault="008047EB" w:rsidP="3FA045E0">
      <w:pPr>
        <w:spacing w:after="200" w:line="276" w:lineRule="auto"/>
        <w:rPr>
          <w:rFonts w:ascii="Franklin Gothic Medium" w:hAnsi="Franklin Gothic Medium"/>
          <w:sz w:val="38"/>
          <w:szCs w:val="38"/>
        </w:rPr>
      </w:pPr>
      <w:r>
        <w:br w:type="page"/>
      </w:r>
    </w:p>
    <w:p w14:paraId="3CC792BB" w14:textId="617F7081" w:rsidR="008047EB" w:rsidRPr="00787DD5" w:rsidRDefault="008047EB" w:rsidP="00D11473">
      <w:pPr>
        <w:pStyle w:val="FEMAHeading1"/>
      </w:pPr>
      <w:r>
        <w:lastRenderedPageBreak/>
        <w:t>Sample Advertisement</w:t>
      </w:r>
    </w:p>
    <w:p w14:paraId="1D32757E" w14:textId="6F5F7991" w:rsidR="008047EB" w:rsidRPr="005C6EC3" w:rsidRDefault="008047EB" w:rsidP="00D11473">
      <w:pPr>
        <w:pStyle w:val="FEMAHeading2"/>
      </w:pPr>
      <w:r w:rsidRPr="005C6EC3">
        <w:t>DO YOU KNOW YOUR FLOOD RISK?</w:t>
      </w:r>
    </w:p>
    <w:p w14:paraId="33D2155A" w14:textId="4CD694CF" w:rsidR="008047EB" w:rsidRPr="005C6EC3" w:rsidRDefault="008047EB" w:rsidP="00D11473">
      <w:pPr>
        <w:pStyle w:val="FEMAHeading2"/>
      </w:pPr>
      <w:r w:rsidRPr="005C6EC3">
        <w:t xml:space="preserve">Learn </w:t>
      </w:r>
      <w:r w:rsidR="00013291">
        <w:t>M</w:t>
      </w:r>
      <w:r w:rsidRPr="005C6EC3">
        <w:t>ore at FEMA’s Open House on Flood Risk and Insurance</w:t>
      </w:r>
    </w:p>
    <w:p w14:paraId="29D5E86B" w14:textId="1A7F9575" w:rsidR="008047EB" w:rsidRPr="005C6EC3" w:rsidRDefault="36502380" w:rsidP="00C24A0B">
      <w:r>
        <w:t>FEMA is hosting</w:t>
      </w:r>
      <w:r w:rsidR="0D56272E">
        <w:t xml:space="preserve"> </w:t>
      </w:r>
      <w:r w:rsidR="2CCDE9DC">
        <w:t xml:space="preserve">an </w:t>
      </w:r>
      <w:r w:rsidR="1A8C54A9">
        <w:t>Open H</w:t>
      </w:r>
      <w:r>
        <w:t xml:space="preserve">ouse to talk </w:t>
      </w:r>
      <w:r w:rsidR="1395144F">
        <w:t xml:space="preserve">to residents of </w:t>
      </w:r>
      <w:r w:rsidR="1CA66688">
        <w:t>Genesee</w:t>
      </w:r>
      <w:r w:rsidR="1599D19C">
        <w:t xml:space="preserve"> </w:t>
      </w:r>
      <w:r w:rsidR="1395144F">
        <w:t>County</w:t>
      </w:r>
      <w:r>
        <w:t xml:space="preserve"> about </w:t>
      </w:r>
      <w:r w:rsidR="45A0C631">
        <w:t xml:space="preserve">the </w:t>
      </w:r>
      <w:r>
        <w:t>revised flood maps</w:t>
      </w:r>
      <w:r w:rsidR="1B311A69">
        <w:t>.</w:t>
      </w:r>
      <w:r w:rsidR="455AA812">
        <w:t xml:space="preserve"> </w:t>
      </w:r>
      <w:r>
        <w:t xml:space="preserve">Learn about your risk of flooding and </w:t>
      </w:r>
      <w:r w:rsidR="753D8079">
        <w:t xml:space="preserve">any </w:t>
      </w:r>
      <w:r>
        <w:t>potential flood insurance changes. All are welcome to join.</w:t>
      </w:r>
    </w:p>
    <w:p w14:paraId="0161701B" w14:textId="728A792F" w:rsidR="000468D2" w:rsidRDefault="008047EB" w:rsidP="3FA045E0">
      <w:pPr>
        <w:pStyle w:val="NoSpace"/>
        <w:spacing w:line="240" w:lineRule="auto"/>
        <w:rPr>
          <w:rFonts w:cs="Calibri"/>
        </w:rPr>
      </w:pPr>
      <w:r w:rsidRPr="3FA045E0">
        <w:rPr>
          <w:rFonts w:cs="Calibri"/>
        </w:rPr>
        <w:t>FEMA’s Open House</w:t>
      </w:r>
      <w:r w:rsidR="00555757" w:rsidRPr="3FA045E0">
        <w:rPr>
          <w:rFonts w:cs="Calibri"/>
        </w:rPr>
        <w:t>s</w:t>
      </w:r>
      <w:r w:rsidRPr="3FA045E0">
        <w:rPr>
          <w:rFonts w:cs="Calibri"/>
        </w:rPr>
        <w:t xml:space="preserve"> on Flood Risk </w:t>
      </w:r>
      <w:r w:rsidR="00F60655" w:rsidRPr="3FA045E0">
        <w:rPr>
          <w:rFonts w:cs="Calibri"/>
        </w:rPr>
        <w:t>and</w:t>
      </w:r>
      <w:r w:rsidRPr="3FA045E0">
        <w:rPr>
          <w:rFonts w:cs="Calibri"/>
        </w:rPr>
        <w:t xml:space="preserve"> Insurance</w:t>
      </w:r>
    </w:p>
    <w:p w14:paraId="053446D7" w14:textId="523986AC" w:rsidR="008F224D" w:rsidRPr="00612397" w:rsidRDefault="008F224D" w:rsidP="008F224D">
      <w:pPr>
        <w:pStyle w:val="NoSpace"/>
        <w:spacing w:line="240" w:lineRule="auto"/>
        <w:rPr>
          <w:b/>
          <w:bCs/>
        </w:rPr>
      </w:pPr>
    </w:p>
    <w:p w14:paraId="415AF7CE" w14:textId="416FF155" w:rsidR="4E558552" w:rsidRDefault="4E558552" w:rsidP="29351427">
      <w:pPr>
        <w:pStyle w:val="NoSpace"/>
        <w:spacing w:line="240" w:lineRule="auto"/>
      </w:pPr>
      <w:r>
        <w:t>In</w:t>
      </w:r>
      <w:r w:rsidR="00240931">
        <w:t xml:space="preserve"> </w:t>
      </w:r>
      <w:r>
        <w:t>person on</w:t>
      </w:r>
    </w:p>
    <w:p w14:paraId="0F341497" w14:textId="597B6FCE" w:rsidR="4E558552" w:rsidRDefault="4E558552" w:rsidP="29351427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b/>
          <w:bCs/>
          <w:color w:val="000000" w:themeColor="text1"/>
        </w:rPr>
        <w:t xml:space="preserve">Thursday, </w:t>
      </w:r>
      <w:r w:rsidRPr="29351427">
        <w:rPr>
          <w:b/>
          <w:bCs/>
        </w:rPr>
        <w:t>May 15</w:t>
      </w:r>
      <w:r w:rsidRPr="29351427">
        <w:rPr>
          <w:b/>
          <w:bCs/>
          <w:color w:val="000000" w:themeColor="text1"/>
        </w:rPr>
        <w:t>, 2025</w:t>
      </w:r>
    </w:p>
    <w:p w14:paraId="1096CD99" w14:textId="4F700AC3" w:rsidR="4E558552" w:rsidRDefault="4E558552" w:rsidP="29351427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b/>
          <w:bCs/>
          <w:color w:val="000000" w:themeColor="text1"/>
        </w:rPr>
        <w:t xml:space="preserve">3 to 6:30 p.m. </w:t>
      </w:r>
      <w:r w:rsidR="00240931">
        <w:rPr>
          <w:b/>
          <w:bCs/>
          <w:color w:val="000000" w:themeColor="text1"/>
        </w:rPr>
        <w:t>ET</w:t>
      </w:r>
    </w:p>
    <w:p w14:paraId="6D837348" w14:textId="35C691DB" w:rsidR="4E558552" w:rsidRDefault="4E558552" w:rsidP="29351427">
      <w:pPr>
        <w:pStyle w:val="NoSpace"/>
        <w:spacing w:line="240" w:lineRule="auto"/>
        <w:rPr>
          <w:b/>
          <w:bCs/>
          <w:color w:val="000000" w:themeColor="text1"/>
        </w:rPr>
      </w:pPr>
      <w:r w:rsidRPr="29351427">
        <w:rPr>
          <w:color w:val="000000" w:themeColor="text1"/>
        </w:rPr>
        <w:t>at:</w:t>
      </w:r>
    </w:p>
    <w:p w14:paraId="081745A1" w14:textId="59D3009F" w:rsidR="4E558552" w:rsidRDefault="4E558552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>Genesee County Building #2</w:t>
      </w:r>
    </w:p>
    <w:p w14:paraId="175FF855" w14:textId="719E0242" w:rsidR="4E558552" w:rsidRDefault="4E558552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 xml:space="preserve">3837 West Main Street Road, </w:t>
      </w:r>
    </w:p>
    <w:p w14:paraId="1C1A7778" w14:textId="3E19B5BC" w:rsidR="4E558552" w:rsidRDefault="4E558552" w:rsidP="29351427">
      <w:pPr>
        <w:pStyle w:val="NoSpace"/>
        <w:spacing w:line="240" w:lineRule="auto"/>
        <w:rPr>
          <w:b/>
          <w:bCs/>
        </w:rPr>
      </w:pPr>
      <w:r w:rsidRPr="29351427">
        <w:rPr>
          <w:b/>
          <w:bCs/>
        </w:rPr>
        <w:t>Batavia, NY 14020</w:t>
      </w:r>
    </w:p>
    <w:p w14:paraId="2313501C" w14:textId="0F1CF0CA" w:rsidR="29351427" w:rsidRDefault="29351427" w:rsidP="29351427">
      <w:pPr>
        <w:spacing w:after="0" w:line="240" w:lineRule="auto"/>
        <w:jc w:val="center"/>
        <w:rPr>
          <w:rFonts w:eastAsia="Franklin Gothic Book" w:cs="Franklin Gothic Book"/>
          <w:noProof/>
          <w:color w:val="000000" w:themeColor="text1"/>
          <w:szCs w:val="22"/>
        </w:rPr>
      </w:pPr>
    </w:p>
    <w:p w14:paraId="1FD5FD1A" w14:textId="4C9D904E" w:rsidR="008047EB" w:rsidRPr="005C6EC3" w:rsidRDefault="008047EB" w:rsidP="3FA045E0">
      <w:pPr>
        <w:pStyle w:val="FEMANormal"/>
        <w:spacing w:line="240" w:lineRule="auto"/>
      </w:pPr>
      <w:r>
        <w:t xml:space="preserve">FEMA representatives will be </w:t>
      </w:r>
      <w:r w:rsidR="00835210">
        <w:t xml:space="preserve">there </w:t>
      </w:r>
      <w:r>
        <w:t>to answer your questions.</w:t>
      </w:r>
      <w:r w:rsidR="009D2B2F">
        <w:t xml:space="preserve"> If you already have flood insurance, please bring your declaration page.</w:t>
      </w:r>
    </w:p>
    <w:p w14:paraId="51E7C4C5" w14:textId="2FADE3F3" w:rsidR="008047EB" w:rsidRDefault="00835210" w:rsidP="008047EB">
      <w:pPr>
        <w:pStyle w:val="FEMANormal"/>
        <w:rPr>
          <w:rFonts w:ascii="Franklin Gothic Medium" w:hAnsi="Franklin Gothic Medium"/>
          <w:sz w:val="38"/>
          <w:szCs w:val="38"/>
        </w:rPr>
      </w:pPr>
      <w:r>
        <w:t>To learn</w:t>
      </w:r>
      <w:r w:rsidR="008047EB">
        <w:t xml:space="preserve"> more </w:t>
      </w:r>
      <w:r>
        <w:t>about</w:t>
      </w:r>
      <w:r w:rsidR="008047EB">
        <w:t xml:space="preserve"> your flood risk</w:t>
      </w:r>
      <w:r w:rsidR="00F60655">
        <w:t>,</w:t>
      </w:r>
      <w:r w:rsidR="008047EB">
        <w:t xml:space="preserve"> visit </w:t>
      </w:r>
      <w:hyperlink r:id="rId22">
        <w:r w:rsidR="00F60655" w:rsidRPr="3FA045E0">
          <w:rPr>
            <w:rStyle w:val="Hyperlink"/>
          </w:rPr>
          <w:t>https://msc.fema.gov/portal/home</w:t>
        </w:r>
      </w:hyperlink>
      <w:r w:rsidR="008047EB">
        <w:t xml:space="preserve">. If you </w:t>
      </w:r>
      <w:r>
        <w:t>can</w:t>
      </w:r>
      <w:r w:rsidR="00E23C0D">
        <w:t>’</w:t>
      </w:r>
      <w:r>
        <w:t>t</w:t>
      </w:r>
      <w:r w:rsidR="008047EB">
        <w:t xml:space="preserve"> join</w:t>
      </w:r>
      <w:r w:rsidR="00724400">
        <w:t xml:space="preserve"> </w:t>
      </w:r>
      <w:r w:rsidR="00164B7F">
        <w:t>the</w:t>
      </w:r>
      <w:r w:rsidR="00724400">
        <w:t xml:space="preserve"> meeting</w:t>
      </w:r>
      <w:r w:rsidR="00F60655">
        <w:t>,</w:t>
      </w:r>
      <w:r w:rsidR="008047EB">
        <w:t xml:space="preserve"> you can also contact a map specialist at the FEMA Mapping and Insurance eXchange (FMIX) at </w:t>
      </w:r>
      <w:r w:rsidR="00164B7F">
        <w:t>(</w:t>
      </w:r>
      <w:r w:rsidR="008047EB">
        <w:t>877</w:t>
      </w:r>
      <w:r w:rsidR="00164B7F">
        <w:t xml:space="preserve">) </w:t>
      </w:r>
      <w:r w:rsidR="008047EB">
        <w:t xml:space="preserve">336-2627 or </w:t>
      </w:r>
      <w:hyperlink r:id="rId23">
        <w:r w:rsidR="008047EB" w:rsidRPr="3FA045E0">
          <w:rPr>
            <w:rStyle w:val="Hyperlink"/>
            <w:rFonts w:asciiTheme="minorHAnsi" w:hAnsiTheme="minorHAnsi"/>
          </w:rPr>
          <w:t>FEMA-FMIX@fema.dhs.gov</w:t>
        </w:r>
      </w:hyperlink>
      <w:r w:rsidR="008047EB" w:rsidRPr="3FA045E0">
        <w:rPr>
          <w:rFonts w:asciiTheme="minorHAnsi" w:hAnsiTheme="minorHAnsi"/>
        </w:rPr>
        <w:t>.</w:t>
      </w:r>
    </w:p>
    <w:p w14:paraId="612C094E" w14:textId="4892CE80" w:rsidR="00EA1EA1" w:rsidRDefault="00EA1EA1" w:rsidP="3FA045E0">
      <w:pPr>
        <w:spacing w:after="200" w:line="276" w:lineRule="auto"/>
        <w:rPr>
          <w:rFonts w:ascii="FranklinGothic-Book" w:hAnsi="FranklinGothic-Book"/>
          <w:color w:val="004172"/>
        </w:rPr>
      </w:pPr>
      <w:r w:rsidRPr="3FA045E0">
        <w:rPr>
          <w:rFonts w:ascii="FranklinGothic-Book" w:hAnsi="FranklinGothic-Book"/>
          <w:color w:val="004172"/>
        </w:rPr>
        <w:br w:type="page"/>
      </w:r>
    </w:p>
    <w:p w14:paraId="3561AB14" w14:textId="75720581" w:rsidR="00EA1EA1" w:rsidRPr="00787DD5" w:rsidRDefault="009B0E69" w:rsidP="00D11473">
      <w:pPr>
        <w:pStyle w:val="FEMAHeading1"/>
      </w:pPr>
      <w:r w:rsidRPr="00787DD5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A9A2445" wp14:editId="227E8C9D">
                <wp:simplePos x="0" y="0"/>
                <wp:positionH relativeFrom="column">
                  <wp:posOffset>5114925</wp:posOffset>
                </wp:positionH>
                <wp:positionV relativeFrom="paragraph">
                  <wp:posOffset>38100</wp:posOffset>
                </wp:positionV>
                <wp:extent cx="472440" cy="231140"/>
                <wp:effectExtent l="0" t="0" r="3810" b="0"/>
                <wp:wrapTight wrapText="bothSides">
                  <wp:wrapPolygon edited="0">
                    <wp:start x="9581" y="0"/>
                    <wp:lineTo x="0" y="0"/>
                    <wp:lineTo x="0" y="17802"/>
                    <wp:lineTo x="9581" y="19582"/>
                    <wp:lineTo x="20903" y="19582"/>
                    <wp:lineTo x="20903" y="0"/>
                    <wp:lineTo x="9581" y="0"/>
                  </wp:wrapPolygon>
                </wp:wrapTight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" cy="231140"/>
                          <a:chOff x="0" y="0"/>
                          <a:chExt cx="472440" cy="23114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Twitter-icon.pn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300" y="0"/>
                            <a:ext cx="231140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Logo, 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700"/>
                            <a:ext cx="185420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5E7DF40C">
              <v:group id="Group 1" style="position:absolute;margin-left:402.75pt;margin-top:3pt;width:37.2pt;height:18.2pt;z-index:-251657216;mso-width-relative:margin;mso-height-relative:margin" coordsize="472440,231140" o:spid="_x0000_s1026" w14:anchorId="51652B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3" style="position:absolute;left:241300;width:231140;height:231140;visibility:visible;mso-wrap-style:square" alt="Twitter-icon.png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">
                  <v:imagedata o:title="Twitter-icon" r:id="rId35"/>
                </v:shape>
                <v:shape id="Picture 4" style="position:absolute;top:12700;width:185420;height:185420;visibility:visible;mso-wrap-style:square" alt="Logo, icon&#10;&#10;Description automatically generated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">
                  <v:imagedata o:title="Logo, icon&#10;&#10;Description automatically generated" r:id="rId36"/>
                </v:shape>
                <w10:wrap type="tight"/>
              </v:group>
            </w:pict>
          </mc:Fallback>
        </mc:AlternateContent>
      </w:r>
      <w:r w:rsidR="00EA1EA1" w:rsidRPr="00787DD5">
        <w:t>Social Media Posts for Facebook</w:t>
      </w:r>
      <w:r>
        <w:t xml:space="preserve"> and </w:t>
      </w:r>
      <w:r w:rsidRPr="00787DD5">
        <w:t>X (Twitter)</w:t>
      </w:r>
    </w:p>
    <w:p w14:paraId="7F6818EF" w14:textId="3899B33A" w:rsidR="00EA1EA1" w:rsidRPr="002B01B1" w:rsidRDefault="00EA1EA1" w:rsidP="00D11473">
      <w:pPr>
        <w:pStyle w:val="FEMAHeading2"/>
        <w:rPr>
          <w:rFonts w:ascii="Franklin Gothic Book" w:hAnsi="Franklin Gothic Book"/>
          <w:color w:val="0000FF"/>
          <w:u w:val="single"/>
        </w:rPr>
      </w:pPr>
      <w:r>
        <w:t xml:space="preserve">Post </w:t>
      </w:r>
      <w:r w:rsidR="00F60655">
        <w:t>a</w:t>
      </w:r>
      <w:r>
        <w:t xml:space="preserve">s Soon </w:t>
      </w:r>
      <w:r w:rsidR="00F60655">
        <w:t>a</w:t>
      </w:r>
      <w:r>
        <w:t>s Possible</w:t>
      </w:r>
    </w:p>
    <w:p w14:paraId="18DF1C46" w14:textId="6831C8C4" w:rsidR="00F46E2F" w:rsidRPr="00FA1023" w:rsidRDefault="5669E243" w:rsidP="002B01B1">
      <w:pPr>
        <w:pStyle w:val="FEMANormal"/>
      </w:pPr>
      <w:r>
        <w:t>New flood maps for #</w:t>
      </w:r>
      <w:r w:rsidR="1CA66688">
        <w:t>Genesee</w:t>
      </w:r>
      <w:r>
        <w:t xml:space="preserve">CountyNY </w:t>
      </w:r>
      <w:r w:rsidR="2B06ECBA">
        <w:t>c</w:t>
      </w:r>
      <w:r w:rsidR="5EE66F79">
        <w:t xml:space="preserve">ommunities </w:t>
      </w:r>
      <w:r>
        <w:t>are coming! Get your flood risk and flood insurance questions answered live by @FEMARegion2. Join</w:t>
      </w:r>
      <w:r w:rsidR="69E5E6D5">
        <w:t xml:space="preserve"> </w:t>
      </w:r>
      <w:r w:rsidR="4AFECDC9">
        <w:t>the</w:t>
      </w:r>
      <w:r w:rsidR="7A29DADD">
        <w:t xml:space="preserve"> </w:t>
      </w:r>
      <w:r w:rsidR="1A8C54A9">
        <w:t>O</w:t>
      </w:r>
      <w:r w:rsidR="69E5E6D5">
        <w:t xml:space="preserve">pen </w:t>
      </w:r>
      <w:r w:rsidR="1A8C54A9">
        <w:t>H</w:t>
      </w:r>
      <w:r w:rsidR="69E5E6D5">
        <w:t>ouse</w:t>
      </w:r>
      <w:r w:rsidR="1A8C54A9">
        <w:t xml:space="preserve"> at</w:t>
      </w:r>
      <w:r w:rsidR="69E5E6D5">
        <w:t xml:space="preserve"> </w:t>
      </w:r>
      <w:r w:rsidR="4EE8954C">
        <w:t xml:space="preserve">any time from </w:t>
      </w:r>
      <w:r w:rsidR="35E7AE94">
        <w:t xml:space="preserve">3 to </w:t>
      </w:r>
      <w:r w:rsidR="7003A8B6">
        <w:t>6:30</w:t>
      </w:r>
      <w:r w:rsidR="35E7AE94">
        <w:t xml:space="preserve"> p.m</w:t>
      </w:r>
      <w:r w:rsidR="1A8C54A9">
        <w:t>.</w:t>
      </w:r>
      <w:r w:rsidR="6F314DE7">
        <w:t xml:space="preserve"> on Thursday, May 15, 2025, at </w:t>
      </w:r>
      <w:r w:rsidR="6F314DE7" w:rsidRPr="67F83A4D">
        <w:rPr>
          <w:rFonts w:asciiTheme="minorHAnsi" w:eastAsiaTheme="minorEastAsia" w:hAnsiTheme="minorHAnsi"/>
        </w:rPr>
        <w:t>Genesee County Building #2</w:t>
      </w:r>
      <w:r w:rsidR="000279A1" w:rsidRPr="67F83A4D">
        <w:rPr>
          <w:rFonts w:asciiTheme="minorHAnsi" w:eastAsiaTheme="minorEastAsia" w:hAnsiTheme="minorHAnsi"/>
        </w:rPr>
        <w:t>,</w:t>
      </w:r>
      <w:r w:rsidR="6F314DE7" w:rsidRPr="67F83A4D">
        <w:rPr>
          <w:rFonts w:asciiTheme="minorHAnsi" w:eastAsiaTheme="minorEastAsia" w:hAnsiTheme="minorHAnsi"/>
        </w:rPr>
        <w:t xml:space="preserve"> 3837 West Main Street Road, Batavia, NY 14020.</w:t>
      </w:r>
      <w:r w:rsidR="1A8C54A9">
        <w:t xml:space="preserve"> </w:t>
      </w:r>
      <w:r w:rsidR="350DA61F">
        <w:t>#KnowYou</w:t>
      </w:r>
      <w:r>
        <w:t>rFloodRisk</w:t>
      </w:r>
    </w:p>
    <w:p w14:paraId="2CE0E4C6" w14:textId="7894078B" w:rsidR="00EA1EA1" w:rsidRPr="002B01B1" w:rsidRDefault="6F9CCDC0" w:rsidP="00D11473">
      <w:pPr>
        <w:pStyle w:val="FEMAHeading2"/>
      </w:pPr>
      <w:r>
        <w:t>Post on</w:t>
      </w:r>
      <w:r w:rsidR="34FB17D9">
        <w:t xml:space="preserve"> </w:t>
      </w:r>
      <w:r w:rsidR="1AC622D1">
        <w:t>Ma</w:t>
      </w:r>
      <w:r w:rsidR="79642D95">
        <w:t xml:space="preserve">y </w:t>
      </w:r>
      <w:r w:rsidR="33B36839">
        <w:t>8</w:t>
      </w:r>
      <w:r w:rsidR="79642D95">
        <w:t xml:space="preserve"> </w:t>
      </w:r>
      <w:r>
        <w:t>(</w:t>
      </w:r>
      <w:r w:rsidR="45A0C631">
        <w:t>o</w:t>
      </w:r>
      <w:r>
        <w:t>r Earlier)</w:t>
      </w:r>
    </w:p>
    <w:p w14:paraId="0D47F5CF" w14:textId="497E2E3C" w:rsidR="00EA1EA1" w:rsidRPr="00FA1023" w:rsidRDefault="1CA66688" w:rsidP="00C93881">
      <w:pPr>
        <w:pStyle w:val="FEMANormal"/>
        <w:rPr>
          <w:color w:val="000000" w:themeColor="text1"/>
        </w:rPr>
      </w:pPr>
      <w:r>
        <w:t>Genesee</w:t>
      </w:r>
      <w:r w:rsidR="4BBB8029">
        <w:t xml:space="preserve"> </w:t>
      </w:r>
      <w:r w:rsidR="7ABE21C0">
        <w:t xml:space="preserve">County </w:t>
      </w:r>
      <w:r w:rsidR="5EE66F79">
        <w:t>residents</w:t>
      </w:r>
      <w:r w:rsidR="10CB7EBF">
        <w:t>:</w:t>
      </w:r>
      <w:r w:rsidR="5669E243">
        <w:t xml:space="preserve"> </w:t>
      </w:r>
      <w:r w:rsidR="608DC8CF">
        <w:t xml:space="preserve">Ask </w:t>
      </w:r>
      <w:r w:rsidR="5669E243">
        <w:t xml:space="preserve">FEMA your flood risk questions! @FEMARegion2 is holding </w:t>
      </w:r>
      <w:r w:rsidR="75EB2EFA">
        <w:t xml:space="preserve">an </w:t>
      </w:r>
      <w:r w:rsidR="608DC8CF">
        <w:t>Open H</w:t>
      </w:r>
      <w:r w:rsidR="5669E243">
        <w:t>ouse</w:t>
      </w:r>
      <w:r w:rsidR="1C0A8FD7">
        <w:t xml:space="preserve"> on Thursday, May 15, 2025, at </w:t>
      </w:r>
      <w:r w:rsidR="1C0A8FD7" w:rsidRPr="67F83A4D">
        <w:rPr>
          <w:rFonts w:asciiTheme="minorHAnsi" w:eastAsiaTheme="minorEastAsia" w:hAnsiTheme="minorHAnsi"/>
        </w:rPr>
        <w:t>Genesee County Building #2</w:t>
      </w:r>
      <w:r w:rsidR="00C8494A" w:rsidRPr="67F83A4D">
        <w:rPr>
          <w:rFonts w:asciiTheme="minorHAnsi" w:eastAsiaTheme="minorEastAsia" w:hAnsiTheme="minorHAnsi"/>
        </w:rPr>
        <w:t>,</w:t>
      </w:r>
      <w:r w:rsidR="1C0A8FD7" w:rsidRPr="67F83A4D">
        <w:rPr>
          <w:rFonts w:asciiTheme="minorHAnsi" w:eastAsiaTheme="minorEastAsia" w:hAnsiTheme="minorHAnsi"/>
        </w:rPr>
        <w:t xml:space="preserve"> 3837 West Main Street Road, Batavia, NY 14020.</w:t>
      </w:r>
      <w:r w:rsidR="1C0A8FD7">
        <w:t xml:space="preserve"> </w:t>
      </w:r>
      <w:r w:rsidR="608DC8CF" w:rsidRPr="67F83A4D">
        <w:rPr>
          <w:rFonts w:asciiTheme="minorHAnsi" w:eastAsiaTheme="minorEastAsia" w:hAnsiTheme="minorHAnsi"/>
        </w:rPr>
        <w:t xml:space="preserve">You can </w:t>
      </w:r>
      <w:r w:rsidR="213188C5" w:rsidRPr="67F83A4D">
        <w:rPr>
          <w:rFonts w:asciiTheme="minorHAnsi" w:eastAsiaTheme="minorEastAsia" w:hAnsiTheme="minorHAnsi"/>
        </w:rPr>
        <w:t xml:space="preserve">stop by </w:t>
      </w:r>
      <w:r w:rsidR="608DC8CF" w:rsidRPr="67F83A4D">
        <w:rPr>
          <w:rFonts w:asciiTheme="minorHAnsi" w:eastAsiaTheme="minorEastAsia" w:hAnsiTheme="minorHAnsi"/>
        </w:rPr>
        <w:t xml:space="preserve">at any time from 3 to </w:t>
      </w:r>
      <w:r w:rsidR="01AE9FB8" w:rsidRPr="67F83A4D">
        <w:rPr>
          <w:rFonts w:asciiTheme="minorHAnsi" w:eastAsiaTheme="minorEastAsia" w:hAnsiTheme="minorHAnsi"/>
        </w:rPr>
        <w:t>6:30</w:t>
      </w:r>
      <w:r w:rsidR="608DC8CF" w:rsidRPr="67F83A4D">
        <w:rPr>
          <w:rFonts w:asciiTheme="minorHAnsi" w:eastAsiaTheme="minorEastAsia" w:hAnsiTheme="minorHAnsi"/>
        </w:rPr>
        <w:t xml:space="preserve"> p.m.</w:t>
      </w:r>
      <w:r w:rsidR="608DC8CF">
        <w:t xml:space="preserve"> </w:t>
      </w:r>
      <w:r w:rsidR="7FE9C502">
        <w:t>#</w:t>
      </w:r>
      <w:r w:rsidR="5669E243">
        <w:t>KnowYourFloodRisk</w:t>
      </w:r>
    </w:p>
    <w:p w14:paraId="1CADC6F1" w14:textId="0E4075BE" w:rsidR="00EA1EA1" w:rsidRPr="002B01B1" w:rsidRDefault="6F9CCDC0" w:rsidP="00D11473">
      <w:pPr>
        <w:pStyle w:val="FEMAHeading2"/>
      </w:pPr>
      <w:r>
        <w:t xml:space="preserve">Post on </w:t>
      </w:r>
      <w:r w:rsidR="06AA77F8">
        <w:t>Ma</w:t>
      </w:r>
      <w:r w:rsidR="487953EF">
        <w:t>y</w:t>
      </w:r>
      <w:r w:rsidR="06AA77F8">
        <w:t xml:space="preserve"> </w:t>
      </w:r>
      <w:r w:rsidR="487953EF">
        <w:t>1</w:t>
      </w:r>
      <w:r w:rsidR="34D81E01">
        <w:t>5</w:t>
      </w:r>
      <w:r>
        <w:t xml:space="preserve"> - Morning</w:t>
      </w:r>
    </w:p>
    <w:p w14:paraId="6E5BB368" w14:textId="573B9551" w:rsidR="00C86FFA" w:rsidRPr="002B01B1" w:rsidRDefault="5669E243" w:rsidP="00C86FFA">
      <w:pPr>
        <w:pStyle w:val="FEMANormal"/>
      </w:pPr>
      <w:r>
        <w:t xml:space="preserve">Tonight, join @FEMARegion2 for </w:t>
      </w:r>
      <w:r w:rsidR="6F8D080B">
        <w:t xml:space="preserve">a </w:t>
      </w:r>
      <w:r w:rsidR="5EE66F79">
        <w:t>#</w:t>
      </w:r>
      <w:r w:rsidR="4402F9BB">
        <w:t>Genesee</w:t>
      </w:r>
      <w:r w:rsidR="5EE66F79">
        <w:t xml:space="preserve">CountyNY </w:t>
      </w:r>
      <w:r w:rsidR="608DC8CF">
        <w:t>Open H</w:t>
      </w:r>
      <w:r>
        <w:t xml:space="preserve">ouse on </w:t>
      </w:r>
      <w:r w:rsidR="071C23A8">
        <w:t>f</w:t>
      </w:r>
      <w:r>
        <w:t xml:space="preserve">lood </w:t>
      </w:r>
      <w:r w:rsidR="071C23A8">
        <w:t>r</w:t>
      </w:r>
      <w:r>
        <w:t xml:space="preserve">isk and </w:t>
      </w:r>
      <w:r w:rsidR="071C23A8">
        <w:t>i</w:t>
      </w:r>
      <w:r>
        <w:t>nsurance</w:t>
      </w:r>
      <w:r w:rsidR="46090605">
        <w:t>,</w:t>
      </w:r>
      <w:r>
        <w:t xml:space="preserve"> </w:t>
      </w:r>
      <w:r w:rsidR="3343DCB2">
        <w:t xml:space="preserve">any time </w:t>
      </w:r>
      <w:r w:rsidR="608DC8CF">
        <w:t xml:space="preserve">from </w:t>
      </w:r>
      <w:r w:rsidR="4CA2332D">
        <w:t>3</w:t>
      </w:r>
      <w:r w:rsidR="08904335">
        <w:t xml:space="preserve"> </w:t>
      </w:r>
      <w:r w:rsidR="608DC8CF">
        <w:t>to</w:t>
      </w:r>
      <w:r w:rsidR="08904335">
        <w:t xml:space="preserve"> </w:t>
      </w:r>
      <w:r w:rsidR="29C68A9A">
        <w:t>6:30</w:t>
      </w:r>
      <w:r w:rsidR="5EE66F79">
        <w:t xml:space="preserve"> </w:t>
      </w:r>
      <w:r>
        <w:t>p.m.</w:t>
      </w:r>
      <w:r w:rsidR="46090605">
        <w:t>,</w:t>
      </w:r>
      <w:r>
        <w:t xml:space="preserve"> to </w:t>
      </w:r>
      <w:r w:rsidR="3D326A94">
        <w:t xml:space="preserve">talk about </w:t>
      </w:r>
      <w:r w:rsidR="00F80894">
        <w:t xml:space="preserve">the </w:t>
      </w:r>
      <w:r>
        <w:t xml:space="preserve">new flood maps, flood risk and insurance. </w:t>
      </w:r>
      <w:r w:rsidR="1EC5892B">
        <w:t xml:space="preserve">The </w:t>
      </w:r>
      <w:r w:rsidR="64E54674">
        <w:t xml:space="preserve">event </w:t>
      </w:r>
      <w:r w:rsidR="1EC5892B">
        <w:t>will be held</w:t>
      </w:r>
      <w:r w:rsidR="7FB8342E">
        <w:t xml:space="preserve"> at</w:t>
      </w:r>
      <w:r w:rsidR="22C266DE">
        <w:t xml:space="preserve"> </w:t>
      </w:r>
      <w:r w:rsidR="2108E89F" w:rsidRPr="67F83A4D">
        <w:rPr>
          <w:rFonts w:asciiTheme="minorHAnsi" w:eastAsiaTheme="minorEastAsia" w:hAnsiTheme="minorHAnsi"/>
        </w:rPr>
        <w:t>Genesee County Building #2</w:t>
      </w:r>
      <w:r w:rsidR="00380D3F" w:rsidRPr="67F83A4D">
        <w:rPr>
          <w:rFonts w:asciiTheme="minorHAnsi" w:eastAsiaTheme="minorEastAsia" w:hAnsiTheme="minorHAnsi"/>
        </w:rPr>
        <w:t>,</w:t>
      </w:r>
      <w:r w:rsidR="2108E89F" w:rsidRPr="67F83A4D">
        <w:rPr>
          <w:rFonts w:asciiTheme="minorHAnsi" w:eastAsiaTheme="minorEastAsia" w:hAnsiTheme="minorHAnsi"/>
        </w:rPr>
        <w:t xml:space="preserve"> 3837 West Main Street Road, Batavia, NY 14020.</w:t>
      </w:r>
      <w:r w:rsidR="34FB17D9">
        <w:t xml:space="preserve"> </w:t>
      </w:r>
      <w:r w:rsidR="724807AC">
        <w:t>#KnowYourFloodRisk</w:t>
      </w:r>
    </w:p>
    <w:p w14:paraId="7F72294A" w14:textId="63F6AF00" w:rsidR="00EA1EA1" w:rsidRPr="002B01B1" w:rsidRDefault="00EA1EA1" w:rsidP="00D11473">
      <w:pPr>
        <w:pStyle w:val="FEMAHeading2"/>
      </w:pPr>
      <w:r w:rsidRPr="002B01B1">
        <w:t>Post After the Event</w:t>
      </w:r>
    </w:p>
    <w:p w14:paraId="7F1BA392" w14:textId="424AFDD0" w:rsidR="000B2766" w:rsidRPr="00B8753D" w:rsidRDefault="6F9CCDC0" w:rsidP="3FA045E0">
      <w:pPr>
        <w:pStyle w:val="FEMANormal"/>
        <w:rPr>
          <w:rFonts w:asciiTheme="minorHAnsi" w:hAnsiTheme="minorHAnsi"/>
        </w:rPr>
      </w:pPr>
      <w:r w:rsidRPr="29351427">
        <w:rPr>
          <w:rFonts w:asciiTheme="minorHAnsi" w:hAnsiTheme="minorHAnsi"/>
        </w:rPr>
        <w:t>Thank you</w:t>
      </w:r>
      <w:r w:rsidR="0D5D45E1" w:rsidRPr="29351427">
        <w:rPr>
          <w:rFonts w:asciiTheme="minorHAnsi" w:hAnsiTheme="minorHAnsi"/>
        </w:rPr>
        <w:t>,</w:t>
      </w:r>
      <w:r w:rsidRPr="29351427">
        <w:rPr>
          <w:rFonts w:asciiTheme="minorHAnsi" w:hAnsiTheme="minorHAnsi"/>
        </w:rPr>
        <w:t xml:space="preserve"> #</w:t>
      </w:r>
      <w:r w:rsidR="4402F9BB" w:rsidRPr="29351427">
        <w:rPr>
          <w:rFonts w:asciiTheme="minorHAnsi" w:hAnsiTheme="minorHAnsi"/>
        </w:rPr>
        <w:t>Genesee</w:t>
      </w:r>
      <w:r w:rsidRPr="29351427">
        <w:rPr>
          <w:rFonts w:asciiTheme="minorHAnsi" w:hAnsiTheme="minorHAnsi"/>
        </w:rPr>
        <w:t xml:space="preserve">CountyNY residents for joining the FEMA </w:t>
      </w:r>
      <w:r w:rsidR="46090605" w:rsidRPr="29351427">
        <w:rPr>
          <w:rFonts w:asciiTheme="minorHAnsi" w:hAnsiTheme="minorHAnsi"/>
        </w:rPr>
        <w:t>Open H</w:t>
      </w:r>
      <w:r w:rsidRPr="29351427">
        <w:rPr>
          <w:rFonts w:asciiTheme="minorHAnsi" w:hAnsiTheme="minorHAnsi"/>
        </w:rPr>
        <w:t xml:space="preserve">ouse on </w:t>
      </w:r>
      <w:r w:rsidR="79FBE3CE" w:rsidRPr="29351427">
        <w:rPr>
          <w:rFonts w:asciiTheme="minorHAnsi" w:hAnsiTheme="minorHAnsi"/>
        </w:rPr>
        <w:t>f</w:t>
      </w:r>
      <w:r w:rsidRPr="29351427">
        <w:rPr>
          <w:rFonts w:asciiTheme="minorHAnsi" w:hAnsiTheme="minorHAnsi"/>
        </w:rPr>
        <w:t xml:space="preserve">lood </w:t>
      </w:r>
      <w:r w:rsidR="79FBE3CE" w:rsidRPr="29351427">
        <w:rPr>
          <w:rFonts w:asciiTheme="minorHAnsi" w:hAnsiTheme="minorHAnsi"/>
        </w:rPr>
        <w:t>r</w:t>
      </w:r>
      <w:r w:rsidRPr="29351427">
        <w:rPr>
          <w:rFonts w:asciiTheme="minorHAnsi" w:hAnsiTheme="minorHAnsi"/>
        </w:rPr>
        <w:t xml:space="preserve">isk! Look up your #floodzone at </w:t>
      </w:r>
      <w:hyperlink r:id="rId37">
        <w:r w:rsidR="45A0C631" w:rsidRPr="29351427">
          <w:rPr>
            <w:rStyle w:val="Hyperlink"/>
            <w:rFonts w:asciiTheme="minorHAnsi" w:hAnsiTheme="minorHAnsi"/>
          </w:rPr>
          <w:t>https://msc.fema.gov/portal/home</w:t>
        </w:r>
      </w:hyperlink>
      <w:r w:rsidRPr="29351427">
        <w:rPr>
          <w:rFonts w:asciiTheme="minorHAnsi" w:hAnsiTheme="minorHAnsi"/>
        </w:rPr>
        <w:t xml:space="preserve"> or call </w:t>
      </w:r>
      <w:r w:rsidR="00380D3F">
        <w:rPr>
          <w:rFonts w:asciiTheme="minorHAnsi" w:hAnsiTheme="minorHAnsi"/>
        </w:rPr>
        <w:t>(</w:t>
      </w:r>
      <w:r w:rsidRPr="29351427">
        <w:rPr>
          <w:rFonts w:asciiTheme="minorHAnsi" w:hAnsiTheme="minorHAnsi"/>
        </w:rPr>
        <w:t>877</w:t>
      </w:r>
      <w:r w:rsidR="00380D3F" w:rsidRPr="662F6295">
        <w:rPr>
          <w:rFonts w:asciiTheme="minorHAnsi" w:hAnsiTheme="minorHAnsi"/>
        </w:rPr>
        <w:t>)</w:t>
      </w:r>
      <w:r w:rsidR="00380D3F">
        <w:rPr>
          <w:rFonts w:asciiTheme="minorHAnsi" w:hAnsiTheme="minorHAnsi"/>
        </w:rPr>
        <w:t xml:space="preserve"> </w:t>
      </w:r>
      <w:r w:rsidRPr="29351427">
        <w:rPr>
          <w:rFonts w:asciiTheme="minorHAnsi" w:hAnsiTheme="minorHAnsi"/>
        </w:rPr>
        <w:t xml:space="preserve">336-2627. Check out </w:t>
      </w:r>
      <w:hyperlink r:id="rId38">
        <w:r w:rsidR="0EC239B5" w:rsidRPr="29351427">
          <w:rPr>
            <w:rStyle w:val="Hyperlink"/>
            <w:rFonts w:asciiTheme="minorHAnsi" w:hAnsiTheme="minorHAnsi"/>
          </w:rPr>
          <w:t>http://www.floodsmart.gov</w:t>
        </w:r>
      </w:hyperlink>
      <w:r w:rsidRPr="29351427">
        <w:rPr>
          <w:rFonts w:asciiTheme="minorHAnsi" w:hAnsiTheme="minorHAnsi"/>
        </w:rPr>
        <w:t xml:space="preserve"> for safety and insurance tips. #floodsmart</w:t>
      </w:r>
    </w:p>
    <w:p w14:paraId="08B4DC8A" w14:textId="77777777" w:rsidR="000B2766" w:rsidRDefault="000B2766">
      <w:pPr>
        <w:spacing w:after="200" w:line="276" w:lineRule="auto"/>
        <w:rPr>
          <w:rFonts w:eastAsia="Times New Roman" w:cs="Calibri"/>
          <w:b/>
          <w:color w:val="003C65" w:themeColor="text2" w:themeShade="BF"/>
          <w:spacing w:val="30"/>
          <w:szCs w:val="22"/>
        </w:rPr>
      </w:pPr>
      <w:r>
        <w:rPr>
          <w:color w:val="003C65" w:themeColor="text2" w:themeShade="BF"/>
        </w:rPr>
        <w:br w:type="page"/>
      </w:r>
    </w:p>
    <w:p w14:paraId="25AA0562" w14:textId="485236B7" w:rsidR="000B2766" w:rsidRPr="00787DD5" w:rsidRDefault="000B2766" w:rsidP="00D11473">
      <w:pPr>
        <w:pStyle w:val="FEMAHeading1"/>
      </w:pPr>
      <w:r>
        <w:lastRenderedPageBreak/>
        <w:t>Talking Points</w:t>
      </w:r>
    </w:p>
    <w:p w14:paraId="296BF402" w14:textId="7ABC5230" w:rsidR="000B2766" w:rsidRPr="00787DD5" w:rsidRDefault="000B2766" w:rsidP="00D11473">
      <w:pPr>
        <w:pStyle w:val="FEMAHeading2"/>
      </w:pPr>
      <w:r>
        <w:t>Overarching Messages</w:t>
      </w:r>
    </w:p>
    <w:p w14:paraId="2D7CA900" w14:textId="2337584C" w:rsidR="000B2766" w:rsidRPr="00787DD5" w:rsidRDefault="000B2766" w:rsidP="3FA045E0">
      <w:pPr>
        <w:pStyle w:val="FEMABullet-1"/>
      </w:pPr>
      <w:r>
        <w:t>Residents and community member</w:t>
      </w:r>
      <w:r w:rsidR="00C93A5C">
        <w:t>s</w:t>
      </w:r>
      <w:r>
        <w:t xml:space="preserve"> deserve to be informed. </w:t>
      </w:r>
      <w:r w:rsidR="00C93A5C">
        <w:t>E</w:t>
      </w:r>
      <w:r>
        <w:t xml:space="preserve">veryone </w:t>
      </w:r>
      <w:r w:rsidR="00FB2496">
        <w:t xml:space="preserve">should </w:t>
      </w:r>
      <w:r>
        <w:t>know their risk</w:t>
      </w:r>
      <w:r w:rsidR="00AD0264">
        <w:t xml:space="preserve"> and</w:t>
      </w:r>
      <w:r>
        <w:t xml:space="preserve"> their role</w:t>
      </w:r>
      <w:r w:rsidR="000E64FC">
        <w:t xml:space="preserve"> in</w:t>
      </w:r>
      <w:r>
        <w:t xml:space="preserve"> </w:t>
      </w:r>
      <w:r w:rsidR="000E64FC">
        <w:t>reducing it</w:t>
      </w:r>
      <w:r>
        <w:t>.</w:t>
      </w:r>
    </w:p>
    <w:p w14:paraId="226C284A" w14:textId="007A4D7A" w:rsidR="000B2766" w:rsidRPr="00787DD5" w:rsidRDefault="000B2766" w:rsidP="3FA045E0">
      <w:pPr>
        <w:pStyle w:val="FEMABullet-1"/>
      </w:pPr>
      <w:r>
        <w:t xml:space="preserve">Through flood studies and updated maps, communities are </w:t>
      </w:r>
      <w:r w:rsidR="00C93A5C">
        <w:t xml:space="preserve">getting </w:t>
      </w:r>
      <w:r>
        <w:t>more precise information about the flood risks where they live and work.</w:t>
      </w:r>
    </w:p>
    <w:p w14:paraId="2A5256B5" w14:textId="66A0EA50" w:rsidR="000B2766" w:rsidRPr="00787DD5" w:rsidRDefault="000B2766" w:rsidP="3FA045E0">
      <w:pPr>
        <w:pStyle w:val="FEMABullet-1"/>
      </w:pPr>
      <w:bookmarkStart w:id="6" w:name="_Hlk68796782"/>
      <w:r>
        <w:t xml:space="preserve">Share this information with your friends and neighbors. Know your flood </w:t>
      </w:r>
      <w:r w:rsidR="00EB0669">
        <w:t>risk and</w:t>
      </w:r>
      <w:r>
        <w:t xml:space="preserve"> have a plan before a flood or storm affects your community. Contact your local floodplain administrator</w:t>
      </w:r>
      <w:r w:rsidR="00A15A33">
        <w:t>. V</w:t>
      </w:r>
      <w:r>
        <w:t xml:space="preserve">isit </w:t>
      </w:r>
      <w:hyperlink r:id="rId39">
        <w:r w:rsidR="003052A2" w:rsidRPr="3FA045E0">
          <w:rPr>
            <w:rStyle w:val="Hyperlink"/>
            <w:rFonts w:asciiTheme="minorHAnsi" w:hAnsiTheme="minorHAnsi"/>
          </w:rPr>
          <w:t>https://msc.fema.gov/portal/home</w:t>
        </w:r>
      </w:hyperlink>
      <w:r w:rsidR="003052A2" w:rsidRPr="3FA045E0">
        <w:rPr>
          <w:rFonts w:asciiTheme="minorHAnsi" w:hAnsiTheme="minorHAnsi"/>
        </w:rPr>
        <w:t xml:space="preserve">, </w:t>
      </w:r>
      <w:hyperlink r:id="rId40">
        <w:r w:rsidR="003052A2" w:rsidRPr="3FA045E0">
          <w:rPr>
            <w:rStyle w:val="Hyperlink"/>
            <w:rFonts w:asciiTheme="minorHAnsi" w:hAnsiTheme="minorHAnsi"/>
          </w:rPr>
          <w:t>https://www.fema.gov/flood-insurance</w:t>
        </w:r>
      </w:hyperlink>
      <w:r w:rsidR="00A15A33" w:rsidRPr="3FA045E0">
        <w:rPr>
          <w:rFonts w:asciiTheme="minorHAnsi" w:hAnsiTheme="minorHAnsi"/>
        </w:rPr>
        <w:t>,</w:t>
      </w:r>
      <w:r w:rsidR="003052A2" w:rsidRPr="3FA045E0">
        <w:rPr>
          <w:rFonts w:asciiTheme="minorHAnsi" w:hAnsiTheme="minorHAnsi"/>
        </w:rPr>
        <w:t xml:space="preserve"> and </w:t>
      </w:r>
      <w:hyperlink r:id="rId41">
        <w:r w:rsidR="003052A2" w:rsidRPr="3FA045E0">
          <w:rPr>
            <w:rStyle w:val="Hyperlink"/>
            <w:rFonts w:asciiTheme="minorHAnsi" w:hAnsiTheme="minorHAnsi"/>
          </w:rPr>
          <w:t>http://www.floodsmart.gov</w:t>
        </w:r>
      </w:hyperlink>
      <w:r w:rsidR="003C5E40" w:rsidRPr="3FA045E0">
        <w:rPr>
          <w:rFonts w:asciiTheme="minorHAnsi" w:hAnsiTheme="minorHAnsi"/>
        </w:rPr>
        <w:t xml:space="preserve"> </w:t>
      </w:r>
      <w:r w:rsidR="00E34018" w:rsidRPr="3FA045E0">
        <w:rPr>
          <w:rFonts w:asciiTheme="minorHAnsi" w:hAnsiTheme="minorHAnsi"/>
        </w:rPr>
        <w:t>to learn</w:t>
      </w:r>
      <w:r w:rsidRPr="3FA045E0">
        <w:rPr>
          <w:rFonts w:asciiTheme="minorHAnsi" w:hAnsiTheme="minorHAnsi"/>
        </w:rPr>
        <w:t xml:space="preserve"> more </w:t>
      </w:r>
      <w:r w:rsidR="00E34018" w:rsidRPr="3FA045E0">
        <w:rPr>
          <w:rFonts w:asciiTheme="minorHAnsi" w:hAnsiTheme="minorHAnsi"/>
        </w:rPr>
        <w:t>about</w:t>
      </w:r>
      <w:r w:rsidRPr="3FA045E0">
        <w:rPr>
          <w:rFonts w:asciiTheme="minorHAnsi" w:hAnsiTheme="minorHAnsi"/>
        </w:rPr>
        <w:t xml:space="preserve"> flood risk and how </w:t>
      </w:r>
      <w:r w:rsidR="009418AE" w:rsidRPr="3FA045E0">
        <w:rPr>
          <w:rFonts w:asciiTheme="minorHAnsi" w:hAnsiTheme="minorHAnsi"/>
        </w:rPr>
        <w:t xml:space="preserve">you can </w:t>
      </w:r>
      <w:r w:rsidRPr="3FA045E0">
        <w:rPr>
          <w:rFonts w:asciiTheme="minorHAnsi" w:hAnsiTheme="minorHAnsi"/>
        </w:rPr>
        <w:t>prepare</w:t>
      </w:r>
      <w:r w:rsidR="009418AE" w:rsidRPr="3FA045E0">
        <w:rPr>
          <w:rFonts w:asciiTheme="minorHAnsi" w:hAnsiTheme="minorHAnsi"/>
        </w:rPr>
        <w:t xml:space="preserve"> for it</w:t>
      </w:r>
      <w:r w:rsidRPr="3FA045E0">
        <w:rPr>
          <w:rFonts w:asciiTheme="minorHAnsi" w:hAnsiTheme="minorHAnsi"/>
        </w:rPr>
        <w:t>.</w:t>
      </w:r>
    </w:p>
    <w:bookmarkEnd w:id="6"/>
    <w:p w14:paraId="33D51D98" w14:textId="61AD7B93" w:rsidR="000B2766" w:rsidRPr="00787DD5" w:rsidRDefault="000B2766" w:rsidP="00D11473">
      <w:pPr>
        <w:pStyle w:val="FEMAHeading2"/>
      </w:pPr>
      <w:r>
        <w:t>Mapping Information</w:t>
      </w:r>
    </w:p>
    <w:p w14:paraId="11DD20C5" w14:textId="118190B0" w:rsidR="000B2766" w:rsidRPr="00787DD5" w:rsidRDefault="000B2766" w:rsidP="3FA045E0">
      <w:pPr>
        <w:pStyle w:val="FEMABullet-1"/>
      </w:pPr>
      <w:r>
        <w:t>FEMA’s</w:t>
      </w:r>
      <w:r w:rsidRPr="3FA045E0">
        <w:rPr>
          <w:rFonts w:eastAsia="Calibri"/>
        </w:rPr>
        <w:t xml:space="preserve"> </w:t>
      </w:r>
      <w:r>
        <w:t xml:space="preserve">Flood Map Service Center website is a great source </w:t>
      </w:r>
      <w:r w:rsidR="009418AE">
        <w:t xml:space="preserve">of </w:t>
      </w:r>
      <w:r>
        <w:t xml:space="preserve">information. </w:t>
      </w:r>
      <w:r w:rsidR="009418AE">
        <w:t>It</w:t>
      </w:r>
      <w:r>
        <w:t xml:space="preserve"> includes all of FEMA’s flood maps and data</w:t>
      </w:r>
      <w:r w:rsidR="00E34018">
        <w:t>. It also has</w:t>
      </w:r>
      <w:r>
        <w:t xml:space="preserve"> fact sheets about flood insurance, Risk M</w:t>
      </w:r>
      <w:r w:rsidR="00C35B6B">
        <w:t>apping, Assessment and Planning</w:t>
      </w:r>
      <w:r>
        <w:t xml:space="preserve">, </w:t>
      </w:r>
      <w:r w:rsidR="00781694">
        <w:t xml:space="preserve">ways to </w:t>
      </w:r>
      <w:r w:rsidR="003B6760">
        <w:t>reduce</w:t>
      </w:r>
      <w:r w:rsidR="00781694">
        <w:t xml:space="preserve"> flood risk,</w:t>
      </w:r>
      <w:r>
        <w:t xml:space="preserve"> and </w:t>
      </w:r>
      <w:r w:rsidR="00ED6792">
        <w:t>more</w:t>
      </w:r>
      <w:r>
        <w:t xml:space="preserve">. </w:t>
      </w:r>
    </w:p>
    <w:p w14:paraId="6B3EE328" w14:textId="1BA0F244" w:rsidR="000B2766" w:rsidRPr="00787DD5" w:rsidRDefault="000B2766" w:rsidP="3FA045E0">
      <w:pPr>
        <w:pStyle w:val="FEMABullet-1"/>
      </w:pPr>
      <w:r>
        <w:t xml:space="preserve">Map </w:t>
      </w:r>
      <w:r w:rsidR="00E34018">
        <w:t>s</w:t>
      </w:r>
      <w:r>
        <w:t xml:space="preserve">pecialists at the FEMA Mapping and Insurance eXchange (FMIX) are also a great resource. </w:t>
      </w:r>
      <w:r w:rsidR="009418AE">
        <w:t>You can reach them</w:t>
      </w:r>
      <w:r w:rsidR="00E34018">
        <w:t xml:space="preserve"> </w:t>
      </w:r>
      <w:r>
        <w:t xml:space="preserve">at </w:t>
      </w:r>
      <w:r w:rsidR="00B116DA">
        <w:t>(</w:t>
      </w:r>
      <w:r>
        <w:t>877</w:t>
      </w:r>
      <w:r w:rsidR="00B116DA">
        <w:t xml:space="preserve">) </w:t>
      </w:r>
      <w:r>
        <w:t xml:space="preserve">336-2627 or </w:t>
      </w:r>
      <w:hyperlink r:id="rId42">
        <w:r w:rsidRPr="3FA045E0">
          <w:rPr>
            <w:rStyle w:val="Hyperlink"/>
          </w:rPr>
          <w:t>FEMA-FMIX@fema.dhs.gov</w:t>
        </w:r>
      </w:hyperlink>
      <w:r>
        <w:t>.</w:t>
      </w:r>
    </w:p>
    <w:p w14:paraId="669D5B35" w14:textId="6F5720BD" w:rsidR="000B2766" w:rsidRPr="00787DD5" w:rsidRDefault="00FB2496" w:rsidP="3FA045E0">
      <w:pPr>
        <w:pStyle w:val="FEMABullet-1"/>
      </w:pPr>
      <w:r>
        <w:t xml:space="preserve">Search for mapping products </w:t>
      </w:r>
      <w:r w:rsidR="002A19C3">
        <w:t>at</w:t>
      </w:r>
      <w:r w:rsidR="002A19C3" w:rsidRPr="3FA045E0">
        <w:rPr>
          <w:rFonts w:asciiTheme="minorHAnsi" w:hAnsiTheme="minorHAnsi"/>
        </w:rPr>
        <w:t xml:space="preserve">: </w:t>
      </w:r>
      <w:hyperlink r:id="rId43">
        <w:r w:rsidR="003052A2" w:rsidRPr="3FA045E0">
          <w:rPr>
            <w:rStyle w:val="Hyperlink"/>
            <w:rFonts w:asciiTheme="minorHAnsi" w:hAnsiTheme="minorHAnsi"/>
          </w:rPr>
          <w:t>https://msc.fema.gov/portal/home</w:t>
        </w:r>
      </w:hyperlink>
      <w:r w:rsidR="00E34018" w:rsidRPr="3FA045E0">
        <w:rPr>
          <w:rFonts w:asciiTheme="minorHAnsi" w:hAnsiTheme="minorHAnsi"/>
        </w:rPr>
        <w:t>.</w:t>
      </w:r>
      <w:r w:rsidR="00E34018">
        <w:t xml:space="preserve"> It gives</w:t>
      </w:r>
      <w:r w:rsidR="000B2766">
        <w:t xml:space="preserve"> residents </w:t>
      </w:r>
      <w:r w:rsidR="00E34018">
        <w:t xml:space="preserve">a way </w:t>
      </w:r>
      <w:r w:rsidR="000B2766">
        <w:t xml:space="preserve">to view </w:t>
      </w:r>
      <w:r w:rsidR="002A19C3">
        <w:t>a</w:t>
      </w:r>
      <w:r w:rsidR="000B2766">
        <w:t xml:space="preserve"> specific location.</w:t>
      </w:r>
    </w:p>
    <w:p w14:paraId="43311768" w14:textId="7E280BD3" w:rsidR="55CEA6DB" w:rsidRPr="0081782B" w:rsidRDefault="55CEA6DB" w:rsidP="3FA045E0">
      <w:pPr>
        <w:pStyle w:val="FEMABullet-1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Residents </w:t>
      </w:r>
      <w:r w:rsidR="002A19C3" w:rsidRPr="3FA045E0">
        <w:rPr>
          <w:rFonts w:eastAsia="Franklin Gothic Book" w:cs="Franklin Gothic Book"/>
          <w:color w:val="000000" w:themeColor="text1"/>
        </w:rPr>
        <w:t>can compare</w:t>
      </w:r>
      <w:r w:rsidRPr="3FA045E0">
        <w:rPr>
          <w:rFonts w:eastAsia="Franklin Gothic Book" w:cs="Franklin Gothic Book"/>
          <w:color w:val="000000" w:themeColor="text1"/>
        </w:rPr>
        <w:t xml:space="preserve"> the updated preliminary map to the old paper maps </w:t>
      </w:r>
      <w:r w:rsidR="00743C14" w:rsidRPr="662F6295">
        <w:rPr>
          <w:rFonts w:eastAsia="Franklin Gothic Book" w:cs="Franklin Gothic Book"/>
          <w:color w:val="000000" w:themeColor="text1"/>
        </w:rPr>
        <w:t>with</w:t>
      </w:r>
      <w:r w:rsidR="00743C14">
        <w:rPr>
          <w:rFonts w:eastAsia="Franklin Gothic Book" w:cs="Franklin Gothic Book"/>
          <w:color w:val="000000" w:themeColor="text1"/>
        </w:rPr>
        <w:t xml:space="preserve"> the</w:t>
      </w:r>
      <w:r w:rsidRPr="3FA045E0">
        <w:rPr>
          <w:rFonts w:eastAsia="Franklin Gothic Book" w:cs="Franklin Gothic Book"/>
          <w:color w:val="000000" w:themeColor="text1"/>
        </w:rPr>
        <w:t xml:space="preserve"> </w:t>
      </w:r>
      <w:hyperlink r:id="rId44">
        <w:r w:rsidR="00C717FF" w:rsidRPr="3FA045E0">
          <w:rPr>
            <w:rStyle w:val="Hyperlink"/>
            <w:rFonts w:eastAsia="Franklin Gothic Book" w:cs="Franklin Gothic Book"/>
          </w:rPr>
          <w:t>Old Paper Effective vs. New Digital Preliminary Data Viewer</w:t>
        </w:r>
      </w:hyperlink>
      <w:r w:rsidR="009418AE">
        <w:t>.</w:t>
      </w:r>
    </w:p>
    <w:p w14:paraId="5C735B86" w14:textId="03D36D1E" w:rsidR="003052A2" w:rsidRPr="00787DD5" w:rsidRDefault="005276D0" w:rsidP="3FA045E0">
      <w:pPr>
        <w:pStyle w:val="FEMABullet-1"/>
      </w:pPr>
      <w:r>
        <w:t xml:space="preserve">No matter </w:t>
      </w:r>
      <w:r w:rsidR="00AE4BC0">
        <w:t>what flood zone</w:t>
      </w:r>
      <w:r w:rsidR="003052A2">
        <w:t xml:space="preserve"> your property is </w:t>
      </w:r>
      <w:r w:rsidR="00AE4BC0">
        <w:t>in</w:t>
      </w:r>
      <w:r w:rsidR="003052A2">
        <w:t xml:space="preserve">, you can </w:t>
      </w:r>
      <w:r w:rsidR="00E34018">
        <w:t xml:space="preserve">buy </w:t>
      </w:r>
      <w:r w:rsidR="003052A2">
        <w:t xml:space="preserve">flood insurance. </w:t>
      </w:r>
    </w:p>
    <w:p w14:paraId="2D4A3C10" w14:textId="2E865203" w:rsidR="000B2766" w:rsidRPr="00787DD5" w:rsidRDefault="000B2766" w:rsidP="00D11473">
      <w:pPr>
        <w:pStyle w:val="FEMAHeading2"/>
      </w:pPr>
      <w:r>
        <w:t>Flood Insurance</w:t>
      </w:r>
    </w:p>
    <w:p w14:paraId="13EEEA63" w14:textId="03C8D879" w:rsidR="000B2766" w:rsidRPr="00787DD5" w:rsidRDefault="000B2766" w:rsidP="3FA045E0">
      <w:pPr>
        <w:pStyle w:val="FEMABullet-1"/>
      </w:pPr>
      <w:r>
        <w:t xml:space="preserve">Flood insurance requirements are based on </w:t>
      </w:r>
      <w:r w:rsidR="008A644D">
        <w:t xml:space="preserve">the </w:t>
      </w:r>
      <w:r>
        <w:t>current</w:t>
      </w:r>
      <w:r w:rsidR="00FB2496">
        <w:t xml:space="preserve"> effective</w:t>
      </w:r>
      <w:r>
        <w:t xml:space="preserve"> Flood Insurance Rate Map</w:t>
      </w:r>
      <w:r w:rsidR="003052A2">
        <w:t xml:space="preserve"> (FIRM)</w:t>
      </w:r>
      <w:r>
        <w:t>.</w:t>
      </w:r>
    </w:p>
    <w:p w14:paraId="4FA290C3" w14:textId="3A4F109E" w:rsidR="000B2766" w:rsidRPr="00787DD5" w:rsidRDefault="000B2766" w:rsidP="3FA045E0">
      <w:pPr>
        <w:pStyle w:val="FEMABullet-1"/>
      </w:pPr>
      <w:r>
        <w:t>Flood insurance is available through the National Flood Insurance Program (NFIP</w:t>
      </w:r>
      <w:r w:rsidR="00B67040">
        <w:t xml:space="preserve">). This is </w:t>
      </w:r>
      <w:r>
        <w:t>a federally underwritten program</w:t>
      </w:r>
      <w:r w:rsidR="00BB338D">
        <w:t xml:space="preserve">. </w:t>
      </w:r>
      <w:r w:rsidR="002B4D3B">
        <w:t>L</w:t>
      </w:r>
      <w:r>
        <w:t>icensed insurance agents</w:t>
      </w:r>
      <w:r w:rsidR="002B4D3B">
        <w:t xml:space="preserve"> provide the policies</w:t>
      </w:r>
      <w:r>
        <w:t xml:space="preserve">. </w:t>
      </w:r>
      <w:r w:rsidR="00BB338D">
        <w:t>T</w:t>
      </w:r>
      <w:r>
        <w:t>o</w:t>
      </w:r>
      <w:r w:rsidR="00BB338D">
        <w:t xml:space="preserve"> learn</w:t>
      </w:r>
      <w:r>
        <w:t xml:space="preserve"> more, visit </w:t>
      </w:r>
      <w:hyperlink r:id="rId45">
        <w:r w:rsidR="003052A2" w:rsidRPr="3FA045E0">
          <w:rPr>
            <w:rStyle w:val="Hyperlink"/>
          </w:rPr>
          <w:t>https://www.fema.gov/flood-insurance</w:t>
        </w:r>
      </w:hyperlink>
      <w:r w:rsidR="003052A2">
        <w:t xml:space="preserve"> and </w:t>
      </w:r>
      <w:hyperlink r:id="rId46">
        <w:r w:rsidR="003052A2" w:rsidRPr="3FA045E0">
          <w:rPr>
            <w:rStyle w:val="Hyperlink"/>
          </w:rPr>
          <w:t>http://www.floodsmart.gov</w:t>
        </w:r>
      </w:hyperlink>
      <w:r>
        <w:t>.</w:t>
      </w:r>
    </w:p>
    <w:p w14:paraId="2A98568B" w14:textId="48E3E32A" w:rsidR="000B2766" w:rsidRPr="00787DD5" w:rsidRDefault="000B2766" w:rsidP="3FA045E0">
      <w:pPr>
        <w:pStyle w:val="FEMABullet-1"/>
      </w:pPr>
      <w:r>
        <w:t xml:space="preserve">The NFIP provides flood insurance in more than 22,000 communities </w:t>
      </w:r>
      <w:r w:rsidR="00BB338D">
        <w:t xml:space="preserve">across the </w:t>
      </w:r>
      <w:r w:rsidR="0029716F">
        <w:t>N</w:t>
      </w:r>
      <w:r>
        <w:t>ation</w:t>
      </w:r>
      <w:r w:rsidR="002B4D3B">
        <w:t>. These communities</w:t>
      </w:r>
      <w:r>
        <w:t xml:space="preserve"> agree to adopt and enforce sound floodplain management regulations. </w:t>
      </w:r>
    </w:p>
    <w:p w14:paraId="313CD3D6" w14:textId="424D1235" w:rsidR="000B2766" w:rsidRPr="00787DD5" w:rsidRDefault="000B2766" w:rsidP="3FA045E0">
      <w:pPr>
        <w:pStyle w:val="FEMABullet-1"/>
      </w:pPr>
      <w:r>
        <w:t xml:space="preserve">FEMA recommends that all residents and business owners </w:t>
      </w:r>
      <w:r w:rsidR="00BB338D">
        <w:t xml:space="preserve">buy </w:t>
      </w:r>
      <w:r>
        <w:t>flood insurance to help protect their financial investment</w:t>
      </w:r>
      <w:r w:rsidR="00BB338D">
        <w:t>s</w:t>
      </w:r>
      <w:r>
        <w:t>.</w:t>
      </w:r>
    </w:p>
    <w:p w14:paraId="4B3571D5" w14:textId="57DF5E5C" w:rsidR="00555757" w:rsidRDefault="000B2766" w:rsidP="3FA045E0">
      <w:pPr>
        <w:pStyle w:val="FEMABullet-1"/>
        <w:rPr>
          <w:rFonts w:asciiTheme="minorHAnsi" w:hAnsiTheme="minorHAnsi"/>
        </w:rPr>
      </w:pPr>
      <w:r>
        <w:lastRenderedPageBreak/>
        <w:t xml:space="preserve">Knowing where and when map changes </w:t>
      </w:r>
      <w:r w:rsidR="003852AF">
        <w:t xml:space="preserve">will </w:t>
      </w:r>
      <w:r>
        <w:t>occur help</w:t>
      </w:r>
      <w:r w:rsidR="00B31ECC">
        <w:t>s</w:t>
      </w:r>
      <w:r>
        <w:t xml:space="preserve"> </w:t>
      </w:r>
      <w:r w:rsidR="002B4D3B">
        <w:t>residents</w:t>
      </w:r>
      <w:r>
        <w:t xml:space="preserve"> </w:t>
      </w:r>
      <w:r w:rsidR="00BB338D">
        <w:t xml:space="preserve">know </w:t>
      </w:r>
      <w:r>
        <w:t>the</w:t>
      </w:r>
      <w:r w:rsidR="00BB338D">
        <w:t>ir</w:t>
      </w:r>
      <w:r>
        <w:t xml:space="preserve"> best insurance options. </w:t>
      </w:r>
      <w:r w:rsidR="002B4D3B">
        <w:t xml:space="preserve">Find </w:t>
      </w:r>
      <w:r w:rsidR="00B31ECC">
        <w:t xml:space="preserve">the </w:t>
      </w:r>
      <w:r w:rsidR="00555757">
        <w:t>p</w:t>
      </w:r>
      <w:r>
        <w:t xml:space="preserve">reliminary FIRM </w:t>
      </w:r>
      <w:r w:rsidR="00BB338D">
        <w:t>at</w:t>
      </w:r>
      <w:r>
        <w:t xml:space="preserve"> </w:t>
      </w:r>
      <w:hyperlink r:id="rId47">
        <w:r w:rsidR="003052A2" w:rsidRPr="3FA045E0">
          <w:rPr>
            <w:rStyle w:val="Hyperlink"/>
            <w:rFonts w:asciiTheme="minorHAnsi" w:hAnsiTheme="minorHAnsi"/>
          </w:rPr>
          <w:t>https://msc.fema.gov/portal/home</w:t>
        </w:r>
      </w:hyperlink>
      <w:r w:rsidRPr="3FA045E0">
        <w:rPr>
          <w:rFonts w:asciiTheme="minorHAnsi" w:hAnsiTheme="minorHAnsi"/>
        </w:rPr>
        <w:t>.</w:t>
      </w:r>
    </w:p>
    <w:p w14:paraId="1B4FE709" w14:textId="77777777" w:rsidR="00555757" w:rsidRDefault="00555757" w:rsidP="3FA045E0">
      <w:pPr>
        <w:spacing w:after="200" w:line="276" w:lineRule="auto"/>
        <w:rPr>
          <w:rFonts w:asciiTheme="minorHAnsi" w:hAnsiTheme="minorHAnsi"/>
        </w:rPr>
      </w:pPr>
      <w:r w:rsidRPr="3FA045E0">
        <w:rPr>
          <w:rFonts w:asciiTheme="minorHAnsi" w:hAnsiTheme="minorHAnsi"/>
        </w:rPr>
        <w:br w:type="page"/>
      </w:r>
    </w:p>
    <w:p w14:paraId="34B91911" w14:textId="064023E4" w:rsidR="0D151650" w:rsidRDefault="0D151650" w:rsidP="00D11473">
      <w:pPr>
        <w:pStyle w:val="FEMAHeading1"/>
      </w:pPr>
      <w:r>
        <w:lastRenderedPageBreak/>
        <w:t>Open House Frequently Asked Questions</w:t>
      </w:r>
    </w:p>
    <w:p w14:paraId="7D33997F" w14:textId="023D496E" w:rsidR="0D151650" w:rsidRDefault="0D151650" w:rsidP="1544E597">
      <w:pPr>
        <w:pStyle w:val="FEMAHeading2"/>
        <w:numPr>
          <w:ilvl w:val="2"/>
          <w:numId w:val="0"/>
        </w:numPr>
        <w:rPr>
          <w:rFonts w:eastAsia="Franklin Gothic Medium" w:cs="Franklin Gothic Medium"/>
          <w:sz w:val="24"/>
          <w:szCs w:val="24"/>
        </w:rPr>
      </w:pPr>
      <w:r w:rsidRPr="1544E597">
        <w:t>What changes will we see on the new Flood Insurance Rate Map (FIRM)?</w:t>
      </w:r>
    </w:p>
    <w:p w14:paraId="73F825C1" w14:textId="0C3119CD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C46C10B">
        <w:rPr>
          <w:rFonts w:eastAsia="Franklin Gothic Book" w:cs="Franklin Gothic Book"/>
          <w:color w:val="000000" w:themeColor="text1"/>
        </w:rPr>
        <w:t xml:space="preserve">Some buildings may be </w:t>
      </w:r>
      <w:r w:rsidR="00D8643E">
        <w:rPr>
          <w:rFonts w:eastAsia="Franklin Gothic Book" w:cs="Franklin Gothic Book"/>
          <w:color w:val="000000" w:themeColor="text1"/>
        </w:rPr>
        <w:t>shown</w:t>
      </w:r>
      <w:r w:rsidR="00D8643E" w:rsidRPr="3C46C10B">
        <w:rPr>
          <w:rFonts w:eastAsia="Franklin Gothic Book" w:cs="Franklin Gothic Book"/>
          <w:color w:val="000000" w:themeColor="text1"/>
        </w:rPr>
        <w:t xml:space="preserve"> </w:t>
      </w:r>
      <w:r w:rsidRPr="3C46C10B">
        <w:rPr>
          <w:rFonts w:eastAsia="Franklin Gothic Book" w:cs="Franklin Gothic Book"/>
          <w:color w:val="000000" w:themeColor="text1"/>
        </w:rPr>
        <w:t xml:space="preserve">in the high-risk area for the first time. This area is known as </w:t>
      </w:r>
      <w:r w:rsidR="009A5B44" w:rsidRPr="3C46C10B">
        <w:rPr>
          <w:rFonts w:eastAsia="Franklin Gothic Book" w:cs="Franklin Gothic Book"/>
          <w:color w:val="000000" w:themeColor="text1"/>
        </w:rPr>
        <w:t xml:space="preserve">a </w:t>
      </w:r>
      <w:r w:rsidRPr="3C46C10B">
        <w:rPr>
          <w:rFonts w:eastAsia="Franklin Gothic Book" w:cs="Franklin Gothic Book"/>
          <w:color w:val="000000" w:themeColor="text1"/>
        </w:rPr>
        <w:t xml:space="preserve">Special Flood Hazard Area (SFHA). </w:t>
      </w:r>
      <w:r w:rsidR="003852AF" w:rsidRPr="484B57EA">
        <w:rPr>
          <w:rFonts w:eastAsia="Franklin Gothic Book" w:cs="Franklin Gothic Book"/>
          <w:color w:val="000000" w:themeColor="text1"/>
        </w:rPr>
        <w:t>S</w:t>
      </w:r>
      <w:r w:rsidRPr="484B57EA">
        <w:rPr>
          <w:rFonts w:eastAsia="Franklin Gothic Book" w:cs="Franklin Gothic Book"/>
          <w:color w:val="000000" w:themeColor="text1"/>
        </w:rPr>
        <w:t>ome</w:t>
      </w:r>
      <w:r w:rsidRPr="3C46C10B">
        <w:rPr>
          <w:rFonts w:eastAsia="Franklin Gothic Book" w:cs="Franklin Gothic Book"/>
          <w:color w:val="000000" w:themeColor="text1"/>
        </w:rPr>
        <w:t xml:space="preserve"> buildings may </w:t>
      </w:r>
      <w:r w:rsidR="009A5B44" w:rsidRPr="3C46C10B">
        <w:rPr>
          <w:rFonts w:eastAsia="Franklin Gothic Book" w:cs="Franklin Gothic Book"/>
          <w:color w:val="000000" w:themeColor="text1"/>
        </w:rPr>
        <w:t xml:space="preserve">no longer </w:t>
      </w:r>
      <w:r w:rsidRPr="3C46C10B">
        <w:rPr>
          <w:rFonts w:eastAsia="Franklin Gothic Book" w:cs="Franklin Gothic Book"/>
          <w:color w:val="000000" w:themeColor="text1"/>
        </w:rPr>
        <w:t xml:space="preserve">be </w:t>
      </w:r>
      <w:r w:rsidR="004D0C3F">
        <w:rPr>
          <w:rFonts w:eastAsia="Franklin Gothic Book" w:cs="Franklin Gothic Book"/>
          <w:color w:val="000000" w:themeColor="text1"/>
        </w:rPr>
        <w:t xml:space="preserve">shown </w:t>
      </w:r>
      <w:r w:rsidR="431CF3BD" w:rsidRPr="3C46C10B">
        <w:rPr>
          <w:rFonts w:eastAsia="Franklin Gothic Book" w:cs="Franklin Gothic Book"/>
          <w:color w:val="000000" w:themeColor="text1"/>
        </w:rPr>
        <w:t>in</w:t>
      </w:r>
      <w:r w:rsidRPr="3C46C10B">
        <w:rPr>
          <w:rFonts w:eastAsia="Franklin Gothic Book" w:cs="Franklin Gothic Book"/>
          <w:color w:val="000000" w:themeColor="text1"/>
        </w:rPr>
        <w:t xml:space="preserve"> </w:t>
      </w:r>
      <w:r w:rsidR="00FF5102" w:rsidRPr="484B57EA">
        <w:rPr>
          <w:rFonts w:eastAsia="Franklin Gothic Book" w:cs="Franklin Gothic Book"/>
          <w:color w:val="000000" w:themeColor="text1"/>
        </w:rPr>
        <w:t>an</w:t>
      </w:r>
      <w:r w:rsidRPr="3C46C10B">
        <w:rPr>
          <w:rFonts w:eastAsia="Franklin Gothic Book" w:cs="Franklin Gothic Book"/>
          <w:color w:val="000000" w:themeColor="text1"/>
        </w:rPr>
        <w:t xml:space="preserve"> SFHA.</w:t>
      </w:r>
    </w:p>
    <w:p w14:paraId="42EDAA18" w14:textId="2D436CFB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If </w:t>
      </w:r>
      <w:r w:rsidR="00FF5102" w:rsidRPr="3FA045E0">
        <w:rPr>
          <w:rFonts w:eastAsia="Franklin Gothic Book" w:cs="Franklin Gothic Book"/>
          <w:color w:val="000000" w:themeColor="text1"/>
        </w:rPr>
        <w:t>a</w:t>
      </w:r>
      <w:r w:rsidRPr="3FA045E0">
        <w:rPr>
          <w:rFonts w:eastAsia="Franklin Gothic Book" w:cs="Franklin Gothic Book"/>
          <w:color w:val="000000" w:themeColor="text1"/>
        </w:rPr>
        <w:t xml:space="preserve"> building is currently mapped in an </w:t>
      </w:r>
      <w:r w:rsidR="1F3F75D1" w:rsidRPr="3FA045E0">
        <w:rPr>
          <w:rFonts w:eastAsia="Franklin Gothic Book" w:cs="Franklin Gothic Book"/>
          <w:color w:val="000000" w:themeColor="text1"/>
        </w:rPr>
        <w:t>SFHA but</w:t>
      </w:r>
      <w:r w:rsidRPr="3FA045E0">
        <w:rPr>
          <w:rFonts w:eastAsia="Franklin Gothic Book" w:cs="Franklin Gothic Book"/>
          <w:color w:val="000000" w:themeColor="text1"/>
        </w:rPr>
        <w:t xml:space="preserve"> </w:t>
      </w:r>
      <w:r w:rsidR="008947E7" w:rsidRPr="662F6295">
        <w:rPr>
          <w:rFonts w:eastAsia="Franklin Gothic Book" w:cs="Franklin Gothic Book"/>
          <w:color w:val="000000" w:themeColor="text1"/>
        </w:rPr>
        <w:t>is</w:t>
      </w:r>
      <w:r w:rsidR="008947E7">
        <w:rPr>
          <w:rFonts w:eastAsia="Franklin Gothic Book" w:cs="Franklin Gothic Book"/>
          <w:color w:val="000000" w:themeColor="text1"/>
        </w:rPr>
        <w:t xml:space="preserve"> shown</w:t>
      </w:r>
      <w:r w:rsidR="009A5B44" w:rsidRPr="3FA045E0">
        <w:rPr>
          <w:rFonts w:eastAsia="Franklin Gothic Book" w:cs="Franklin Gothic Book"/>
          <w:color w:val="000000" w:themeColor="text1"/>
        </w:rPr>
        <w:t xml:space="preserve"> </w:t>
      </w:r>
      <w:r w:rsidRPr="3FA045E0">
        <w:rPr>
          <w:rFonts w:eastAsia="Franklin Gothic Book" w:cs="Franklin Gothic Book"/>
          <w:color w:val="000000" w:themeColor="text1"/>
        </w:rPr>
        <w:t xml:space="preserve">outside the SFHA on the new FIRM, flood insurance </w:t>
      </w:r>
      <w:r w:rsidR="0040263E">
        <w:rPr>
          <w:rFonts w:eastAsia="Franklin Gothic Book" w:cs="Franklin Gothic Book"/>
          <w:color w:val="000000" w:themeColor="text1"/>
        </w:rPr>
        <w:t>will</w:t>
      </w:r>
      <w:r w:rsidR="0040263E" w:rsidRPr="3FA045E0">
        <w:rPr>
          <w:rFonts w:eastAsia="Franklin Gothic Book" w:cs="Franklin Gothic Book"/>
          <w:color w:val="000000" w:themeColor="text1"/>
        </w:rPr>
        <w:t xml:space="preserve"> </w:t>
      </w:r>
      <w:r w:rsidRPr="3FA045E0">
        <w:rPr>
          <w:rFonts w:eastAsia="Franklin Gothic Book" w:cs="Franklin Gothic Book"/>
          <w:color w:val="000000" w:themeColor="text1"/>
        </w:rPr>
        <w:t xml:space="preserve">no longer </w:t>
      </w:r>
      <w:r w:rsidR="008947E7">
        <w:rPr>
          <w:rFonts w:eastAsia="Franklin Gothic Book" w:cs="Franklin Gothic Book"/>
          <w:color w:val="000000" w:themeColor="text1"/>
        </w:rPr>
        <w:t xml:space="preserve">be </w:t>
      </w:r>
      <w:r w:rsidRPr="3FA045E0">
        <w:rPr>
          <w:rFonts w:eastAsia="Franklin Gothic Book" w:cs="Franklin Gothic Book"/>
          <w:color w:val="000000" w:themeColor="text1"/>
        </w:rPr>
        <w:t xml:space="preserve">federally required. </w:t>
      </w:r>
      <w:r w:rsidR="009418AE" w:rsidRPr="3FA045E0">
        <w:rPr>
          <w:rFonts w:eastAsia="Franklin Gothic Book" w:cs="Franklin Gothic Book"/>
          <w:color w:val="000000" w:themeColor="text1"/>
        </w:rPr>
        <w:t>However, f</w:t>
      </w:r>
      <w:r w:rsidRPr="3FA045E0">
        <w:rPr>
          <w:rFonts w:eastAsia="Franklin Gothic Book" w:cs="Franklin Gothic Book"/>
          <w:color w:val="000000" w:themeColor="text1"/>
        </w:rPr>
        <w:t xml:space="preserve">lood insurance is still recommended for </w:t>
      </w:r>
      <w:r w:rsidR="009A5B44" w:rsidRPr="3FA045E0">
        <w:rPr>
          <w:rFonts w:eastAsia="Franklin Gothic Book" w:cs="Franklin Gothic Book"/>
          <w:color w:val="000000" w:themeColor="text1"/>
        </w:rPr>
        <w:t xml:space="preserve">both </w:t>
      </w:r>
      <w:r w:rsidRPr="3FA045E0">
        <w:rPr>
          <w:rFonts w:eastAsia="Franklin Gothic Book" w:cs="Franklin Gothic Book"/>
          <w:color w:val="000000" w:themeColor="text1"/>
        </w:rPr>
        <w:t xml:space="preserve">homeowners </w:t>
      </w:r>
      <w:r w:rsidR="009A5B44" w:rsidRPr="3FA045E0">
        <w:rPr>
          <w:rFonts w:eastAsia="Franklin Gothic Book" w:cs="Franklin Gothic Book"/>
          <w:color w:val="000000" w:themeColor="text1"/>
        </w:rPr>
        <w:t>and renters</w:t>
      </w:r>
      <w:r w:rsidRPr="3FA045E0">
        <w:rPr>
          <w:rFonts w:eastAsia="Franklin Gothic Book" w:cs="Franklin Gothic Book"/>
          <w:color w:val="000000" w:themeColor="text1"/>
        </w:rPr>
        <w:t>.</w:t>
      </w:r>
    </w:p>
    <w:p w14:paraId="3DDF932E" w14:textId="1B44B3DC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  <w:szCs w:val="22"/>
        </w:rPr>
      </w:pPr>
      <w:r w:rsidRPr="1544E597">
        <w:rPr>
          <w:rFonts w:eastAsia="Franklin Gothic Book" w:cs="Franklin Gothic Book"/>
          <w:color w:val="000000" w:themeColor="text1"/>
          <w:szCs w:val="22"/>
        </w:rPr>
        <w:t xml:space="preserve">Mortgage companies or lenders may still require you to buy flood insurance. </w:t>
      </w:r>
    </w:p>
    <w:p w14:paraId="0586CCC0" w14:textId="76C1EE5B" w:rsidR="0D151650" w:rsidRDefault="0D151650" w:rsidP="1544E597">
      <w:pPr>
        <w:pStyle w:val="FEMAHeading2"/>
        <w:tabs>
          <w:tab w:val="clear" w:pos="360"/>
        </w:tabs>
        <w:rPr>
          <w:rFonts w:eastAsia="Franklin Gothic Medium" w:cs="Franklin Gothic Medium"/>
          <w:sz w:val="24"/>
          <w:szCs w:val="24"/>
        </w:rPr>
      </w:pPr>
      <w:r>
        <w:t xml:space="preserve">Can I view my home on the new FIRM before the </w:t>
      </w:r>
      <w:r w:rsidR="009418AE">
        <w:t>Open H</w:t>
      </w:r>
      <w:r>
        <w:t>ouse?</w:t>
      </w:r>
    </w:p>
    <w:p w14:paraId="074C4331" w14:textId="254D1523" w:rsidR="0D151650" w:rsidRDefault="0D151650" w:rsidP="66FBBE2B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Yes. You can </w:t>
      </w:r>
      <w:r w:rsidR="00971780" w:rsidRPr="3FA045E0">
        <w:rPr>
          <w:rFonts w:eastAsia="Franklin Gothic Book" w:cs="Franklin Gothic Book"/>
          <w:color w:val="000000" w:themeColor="text1"/>
        </w:rPr>
        <w:t>look up</w:t>
      </w:r>
      <w:r w:rsidRPr="3FA045E0">
        <w:rPr>
          <w:rFonts w:eastAsia="Franklin Gothic Book" w:cs="Franklin Gothic Book"/>
          <w:color w:val="000000" w:themeColor="text1"/>
        </w:rPr>
        <w:t xml:space="preserve"> an address on the preliminary map at </w:t>
      </w:r>
      <w:hyperlink r:id="rId48">
        <w:r w:rsidRPr="3FA045E0">
          <w:rPr>
            <w:rStyle w:val="Hyperlink"/>
            <w:rFonts w:eastAsia="Franklin Gothic Book" w:cs="Franklin Gothic Book"/>
          </w:rPr>
          <w:t>https://msc.fema.gov/fmcv</w:t>
        </w:r>
      </w:hyperlink>
      <w:r w:rsidRPr="3FA045E0">
        <w:rPr>
          <w:rFonts w:eastAsia="Franklin Gothic Book" w:cs="Franklin Gothic Book"/>
          <w:color w:val="000000" w:themeColor="text1"/>
        </w:rPr>
        <w:t xml:space="preserve">. </w:t>
      </w:r>
      <w:r w:rsidR="5917CFC6" w:rsidRPr="3FA045E0">
        <w:rPr>
          <w:rFonts w:eastAsia="Franklin Gothic Book" w:cs="Franklin Gothic Book"/>
          <w:color w:val="000000" w:themeColor="text1"/>
        </w:rPr>
        <w:t xml:space="preserve">You can also see </w:t>
      </w:r>
      <w:r w:rsidR="00D14249" w:rsidRPr="3FA045E0">
        <w:rPr>
          <w:rFonts w:eastAsia="Franklin Gothic Book" w:cs="Franklin Gothic Book"/>
          <w:color w:val="000000" w:themeColor="text1"/>
        </w:rPr>
        <w:t xml:space="preserve">how </w:t>
      </w:r>
      <w:r w:rsidR="5917CFC6" w:rsidRPr="3FA045E0">
        <w:rPr>
          <w:rFonts w:eastAsia="Franklin Gothic Book" w:cs="Franklin Gothic Book"/>
          <w:color w:val="000000" w:themeColor="text1"/>
        </w:rPr>
        <w:t>the updated maps compare to the old paper maps</w:t>
      </w:r>
      <w:r w:rsidR="00D14249" w:rsidRPr="3FA045E0">
        <w:rPr>
          <w:rFonts w:eastAsia="Franklin Gothic Book" w:cs="Franklin Gothic Book"/>
          <w:color w:val="000000" w:themeColor="text1"/>
        </w:rPr>
        <w:t>. Just use</w:t>
      </w:r>
      <w:r w:rsidR="5917CFC6" w:rsidRPr="3FA045E0">
        <w:rPr>
          <w:rFonts w:eastAsia="Franklin Gothic Book" w:cs="Franklin Gothic Book"/>
          <w:color w:val="000000" w:themeColor="text1"/>
        </w:rPr>
        <w:t xml:space="preserve"> the </w:t>
      </w:r>
      <w:hyperlink r:id="rId49">
        <w:r w:rsidR="5917CFC6" w:rsidRPr="3FA045E0">
          <w:rPr>
            <w:rStyle w:val="Hyperlink"/>
            <w:rFonts w:eastAsia="Franklin Gothic Book" w:cs="Franklin Gothic Book"/>
          </w:rPr>
          <w:t xml:space="preserve">Old Paper Effective vs. New Digital Preliminary Data </w:t>
        </w:r>
        <w:r w:rsidR="00555757" w:rsidRPr="3FA045E0">
          <w:rPr>
            <w:rStyle w:val="Hyperlink"/>
            <w:rFonts w:eastAsia="Franklin Gothic Book" w:cs="Franklin Gothic Book"/>
          </w:rPr>
          <w:t>V</w:t>
        </w:r>
        <w:r w:rsidR="5917CFC6" w:rsidRPr="3FA045E0">
          <w:rPr>
            <w:rStyle w:val="Hyperlink"/>
            <w:rFonts w:eastAsia="Franklin Gothic Book" w:cs="Franklin Gothic Book"/>
          </w:rPr>
          <w:t>iewer</w:t>
        </w:r>
      </w:hyperlink>
      <w:r w:rsidR="009418AE">
        <w:t>.</w:t>
      </w:r>
      <w:r w:rsidR="5917CFC6" w:rsidRPr="3FA045E0">
        <w:rPr>
          <w:rFonts w:eastAsia="Franklin Gothic Book" w:cs="Franklin Gothic Book"/>
          <w:color w:val="000000" w:themeColor="text1"/>
        </w:rPr>
        <w:t xml:space="preserve"> </w:t>
      </w:r>
      <w:r w:rsidRPr="3FA045E0">
        <w:rPr>
          <w:rFonts w:eastAsia="Franklin Gothic Book" w:cs="Franklin Gothic Book"/>
          <w:color w:val="000000" w:themeColor="text1"/>
        </w:rPr>
        <w:t xml:space="preserve">Call the FEMA Mapping and Insurance eXchange (FMIX) at </w:t>
      </w:r>
      <w:r w:rsidR="00C717FF">
        <w:rPr>
          <w:rFonts w:eastAsia="Franklin Gothic Book" w:cs="Franklin Gothic Book"/>
          <w:color w:val="000000" w:themeColor="text1"/>
        </w:rPr>
        <w:t>(</w:t>
      </w:r>
      <w:r w:rsidRPr="3FA045E0">
        <w:rPr>
          <w:rFonts w:eastAsia="Franklin Gothic Book" w:cs="Franklin Gothic Book"/>
          <w:color w:val="000000" w:themeColor="text1"/>
        </w:rPr>
        <w:t>877</w:t>
      </w:r>
      <w:r w:rsidR="00C717FF" w:rsidRPr="662F6295">
        <w:rPr>
          <w:rFonts w:eastAsia="Franklin Gothic Book" w:cs="Franklin Gothic Book"/>
          <w:color w:val="000000" w:themeColor="text1"/>
        </w:rPr>
        <w:t>)</w:t>
      </w:r>
      <w:r w:rsidR="00C717FF">
        <w:rPr>
          <w:rFonts w:eastAsia="Franklin Gothic Book" w:cs="Franklin Gothic Book"/>
          <w:color w:val="000000" w:themeColor="text1"/>
        </w:rPr>
        <w:t xml:space="preserve"> </w:t>
      </w:r>
      <w:r w:rsidRPr="3FA045E0">
        <w:rPr>
          <w:rFonts w:eastAsia="Franklin Gothic Book" w:cs="Franklin Gothic Book"/>
          <w:color w:val="000000" w:themeColor="text1"/>
        </w:rPr>
        <w:t xml:space="preserve">336-2627 to get specific details about your location. </w:t>
      </w:r>
    </w:p>
    <w:p w14:paraId="75301F2A" w14:textId="3C52E56A" w:rsidR="0D151650" w:rsidRDefault="0D151650" w:rsidP="1544E597">
      <w:pPr>
        <w:pStyle w:val="FEMAHeading2"/>
        <w:numPr>
          <w:ilvl w:val="2"/>
          <w:numId w:val="0"/>
        </w:numPr>
        <w:rPr>
          <w:rFonts w:eastAsia="Franklin Gothic Medium" w:cs="Franklin Gothic Medium"/>
          <w:sz w:val="24"/>
          <w:szCs w:val="24"/>
        </w:rPr>
      </w:pPr>
      <w:r w:rsidRPr="1544E597">
        <w:t xml:space="preserve">Who should attend the </w:t>
      </w:r>
      <w:r w:rsidR="009418AE">
        <w:t>F</w:t>
      </w:r>
      <w:r w:rsidR="009418AE" w:rsidRPr="1544E597">
        <w:t xml:space="preserve">lood </w:t>
      </w:r>
      <w:r w:rsidR="009418AE">
        <w:t>R</w:t>
      </w:r>
      <w:r w:rsidR="009418AE" w:rsidRPr="1544E597">
        <w:t xml:space="preserve">isk </w:t>
      </w:r>
      <w:r w:rsidR="009418AE">
        <w:t>O</w:t>
      </w:r>
      <w:r w:rsidR="009418AE" w:rsidRPr="1544E597">
        <w:t xml:space="preserve">pen </w:t>
      </w:r>
      <w:r w:rsidR="009418AE">
        <w:t>H</w:t>
      </w:r>
      <w:r w:rsidR="009418AE" w:rsidRPr="1544E597">
        <w:t>ous</w:t>
      </w:r>
      <w:r w:rsidRPr="1544E597">
        <w:t>e?</w:t>
      </w:r>
    </w:p>
    <w:p w14:paraId="627CD833" w14:textId="02F41EDA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484B57EA">
        <w:rPr>
          <w:rFonts w:eastAsia="Franklin Gothic Book" w:cs="Franklin Gothic Book"/>
          <w:color w:val="000000" w:themeColor="text1"/>
        </w:rPr>
        <w:t xml:space="preserve">Everyone should attend a </w:t>
      </w:r>
      <w:r w:rsidR="009418AE">
        <w:rPr>
          <w:rFonts w:eastAsia="Franklin Gothic Book" w:cs="Franklin Gothic Book"/>
          <w:color w:val="000000" w:themeColor="text1"/>
        </w:rPr>
        <w:t>F</w:t>
      </w:r>
      <w:r w:rsidR="009418AE" w:rsidRPr="484B57EA">
        <w:rPr>
          <w:rFonts w:eastAsia="Franklin Gothic Book" w:cs="Franklin Gothic Book"/>
          <w:color w:val="000000" w:themeColor="text1"/>
        </w:rPr>
        <w:t xml:space="preserve">lood </w:t>
      </w:r>
      <w:r w:rsidR="009418AE">
        <w:rPr>
          <w:rFonts w:eastAsia="Franklin Gothic Book" w:cs="Franklin Gothic Book"/>
          <w:color w:val="000000" w:themeColor="text1"/>
        </w:rPr>
        <w:t>R</w:t>
      </w:r>
      <w:r w:rsidR="009418AE" w:rsidRPr="484B57EA">
        <w:rPr>
          <w:rFonts w:eastAsia="Franklin Gothic Book" w:cs="Franklin Gothic Book"/>
          <w:color w:val="000000" w:themeColor="text1"/>
        </w:rPr>
        <w:t xml:space="preserve">isk </w:t>
      </w:r>
      <w:r w:rsidR="009418AE">
        <w:rPr>
          <w:rFonts w:eastAsia="Franklin Gothic Book" w:cs="Franklin Gothic Book"/>
          <w:color w:val="000000" w:themeColor="text1"/>
        </w:rPr>
        <w:t>O</w:t>
      </w:r>
      <w:r w:rsidR="009418AE" w:rsidRPr="484B57EA">
        <w:rPr>
          <w:rFonts w:eastAsia="Franklin Gothic Book" w:cs="Franklin Gothic Book"/>
          <w:color w:val="000000" w:themeColor="text1"/>
        </w:rPr>
        <w:t xml:space="preserve">pen </w:t>
      </w:r>
      <w:r w:rsidR="009418AE">
        <w:rPr>
          <w:rFonts w:eastAsia="Franklin Gothic Book" w:cs="Franklin Gothic Book"/>
          <w:color w:val="000000" w:themeColor="text1"/>
        </w:rPr>
        <w:t>H</w:t>
      </w:r>
      <w:r w:rsidR="009418AE" w:rsidRPr="484B57EA">
        <w:rPr>
          <w:rFonts w:eastAsia="Franklin Gothic Book" w:cs="Franklin Gothic Book"/>
          <w:color w:val="000000" w:themeColor="text1"/>
        </w:rPr>
        <w:t>ous</w:t>
      </w:r>
      <w:r w:rsidRPr="484B57EA">
        <w:rPr>
          <w:rFonts w:eastAsia="Franklin Gothic Book" w:cs="Franklin Gothic Book"/>
          <w:color w:val="000000" w:themeColor="text1"/>
        </w:rPr>
        <w:t>e</w:t>
      </w:r>
      <w:r w:rsidR="00D14249" w:rsidRPr="484B57EA">
        <w:rPr>
          <w:rFonts w:eastAsia="Franklin Gothic Book" w:cs="Franklin Gothic Book"/>
          <w:color w:val="000000" w:themeColor="text1"/>
        </w:rPr>
        <w:t>! This is</w:t>
      </w:r>
      <w:r w:rsidRPr="484B57EA">
        <w:rPr>
          <w:rFonts w:eastAsia="Franklin Gothic Book" w:cs="Franklin Gothic Book"/>
          <w:color w:val="000000" w:themeColor="text1"/>
        </w:rPr>
        <w:t xml:space="preserve"> especially </w:t>
      </w:r>
      <w:r w:rsidR="00D14249" w:rsidRPr="484B57EA">
        <w:rPr>
          <w:rFonts w:eastAsia="Franklin Gothic Book" w:cs="Franklin Gothic Book"/>
          <w:color w:val="000000" w:themeColor="text1"/>
        </w:rPr>
        <w:t>true</w:t>
      </w:r>
      <w:r w:rsidRPr="484B57EA">
        <w:rPr>
          <w:rFonts w:eastAsia="Franklin Gothic Book" w:cs="Franklin Gothic Book"/>
          <w:color w:val="000000" w:themeColor="text1"/>
        </w:rPr>
        <w:t xml:space="preserve"> if:</w:t>
      </w:r>
    </w:p>
    <w:p w14:paraId="5F102C91" w14:textId="4888A580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484B57EA">
        <w:rPr>
          <w:rFonts w:eastAsia="Franklin Gothic Book" w:cs="Franklin Gothic Book"/>
          <w:color w:val="000000" w:themeColor="text1"/>
        </w:rPr>
        <w:t>Your property is currently mapped in an SFHA.</w:t>
      </w:r>
    </w:p>
    <w:p w14:paraId="36A52736" w14:textId="5CFEB06E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484B57EA">
        <w:rPr>
          <w:rFonts w:eastAsia="Franklin Gothic Book" w:cs="Franklin Gothic Book"/>
          <w:color w:val="000000" w:themeColor="text1"/>
        </w:rPr>
        <w:t xml:space="preserve">Your property </w:t>
      </w:r>
      <w:r w:rsidR="00774A2B" w:rsidRPr="484B57EA">
        <w:rPr>
          <w:rFonts w:eastAsia="Franklin Gothic Book" w:cs="Franklin Gothic Book"/>
          <w:color w:val="000000" w:themeColor="text1"/>
        </w:rPr>
        <w:t>will soon be</w:t>
      </w:r>
      <w:r w:rsidRPr="484B57EA">
        <w:rPr>
          <w:rFonts w:eastAsia="Franklin Gothic Book" w:cs="Franklin Gothic Book"/>
          <w:color w:val="000000" w:themeColor="text1"/>
        </w:rPr>
        <w:t xml:space="preserve"> mapped in an SFHA.</w:t>
      </w:r>
    </w:p>
    <w:p w14:paraId="126E00DC" w14:textId="7F05AF20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484B57EA">
        <w:rPr>
          <w:rFonts w:eastAsia="Franklin Gothic Book" w:cs="Franklin Gothic Book"/>
          <w:color w:val="000000" w:themeColor="text1"/>
        </w:rPr>
        <w:t>You have flood insurance</w:t>
      </w:r>
      <w:r w:rsidR="00774A2B" w:rsidRPr="484B57EA">
        <w:rPr>
          <w:rFonts w:eastAsia="Franklin Gothic Book" w:cs="Franklin Gothic Book"/>
          <w:color w:val="000000" w:themeColor="text1"/>
        </w:rPr>
        <w:t xml:space="preserve"> now</w:t>
      </w:r>
      <w:r w:rsidRPr="484B57EA">
        <w:rPr>
          <w:rFonts w:eastAsia="Franklin Gothic Book" w:cs="Franklin Gothic Book"/>
          <w:color w:val="000000" w:themeColor="text1"/>
        </w:rPr>
        <w:t>.</w:t>
      </w:r>
    </w:p>
    <w:p w14:paraId="17661DCF" w14:textId="54A11347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  <w:szCs w:val="22"/>
        </w:rPr>
      </w:pPr>
      <w:r w:rsidRPr="1544E597">
        <w:rPr>
          <w:rFonts w:eastAsia="Franklin Gothic Book" w:cs="Franklin Gothic Book"/>
          <w:color w:val="000000" w:themeColor="text1"/>
          <w:szCs w:val="22"/>
        </w:rPr>
        <w:t xml:space="preserve">You are not sure or want to learn more. </w:t>
      </w:r>
    </w:p>
    <w:p w14:paraId="27708371" w14:textId="48460CBB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If you are </w:t>
      </w:r>
      <w:r w:rsidR="27530BF1" w:rsidRPr="3FA045E0">
        <w:rPr>
          <w:rFonts w:eastAsia="Franklin Gothic Book" w:cs="Franklin Gothic Book"/>
          <w:color w:val="000000" w:themeColor="text1"/>
        </w:rPr>
        <w:t>not</w:t>
      </w:r>
      <w:r w:rsidR="00774A2B" w:rsidRPr="3FA045E0">
        <w:rPr>
          <w:rFonts w:eastAsia="Franklin Gothic Book" w:cs="Franklin Gothic Book"/>
          <w:color w:val="000000" w:themeColor="text1"/>
        </w:rPr>
        <w:t xml:space="preserve"> sure</w:t>
      </w:r>
      <w:r w:rsidRPr="3FA045E0">
        <w:rPr>
          <w:rFonts w:eastAsia="Franklin Gothic Book" w:cs="Franklin Gothic Book"/>
          <w:color w:val="000000" w:themeColor="text1"/>
        </w:rPr>
        <w:t xml:space="preserve"> of your flood risk, you can view the preliminary FIRM at </w:t>
      </w:r>
      <w:hyperlink r:id="rId50">
        <w:r w:rsidRPr="3FA045E0">
          <w:rPr>
            <w:rStyle w:val="Hyperlink"/>
            <w:rFonts w:eastAsia="Franklin Gothic Book" w:cs="Franklin Gothic Book"/>
          </w:rPr>
          <w:t>https://msc.fema.gov/fmcv</w:t>
        </w:r>
      </w:hyperlink>
      <w:r w:rsidRPr="3FA045E0">
        <w:rPr>
          <w:rFonts w:eastAsia="Franklin Gothic Book" w:cs="Franklin Gothic Book"/>
          <w:color w:val="000000" w:themeColor="text1"/>
        </w:rPr>
        <w:t xml:space="preserve">. You can also call the FMIX at </w:t>
      </w:r>
      <w:r w:rsidR="004D5B74">
        <w:rPr>
          <w:rFonts w:eastAsia="Franklin Gothic Book" w:cs="Franklin Gothic Book"/>
          <w:color w:val="000000" w:themeColor="text1"/>
        </w:rPr>
        <w:t>(</w:t>
      </w:r>
      <w:r w:rsidRPr="3FA045E0">
        <w:rPr>
          <w:rFonts w:eastAsia="Franklin Gothic Book" w:cs="Franklin Gothic Book"/>
          <w:color w:val="000000" w:themeColor="text1"/>
        </w:rPr>
        <w:t>877</w:t>
      </w:r>
      <w:r w:rsidR="004D5B74" w:rsidRPr="450DFE6D">
        <w:rPr>
          <w:rFonts w:eastAsia="Franklin Gothic Book" w:cs="Franklin Gothic Book"/>
          <w:color w:val="000000" w:themeColor="text1"/>
        </w:rPr>
        <w:t>)</w:t>
      </w:r>
      <w:r w:rsidR="004D5B74">
        <w:rPr>
          <w:rFonts w:eastAsia="Franklin Gothic Book" w:cs="Franklin Gothic Book"/>
          <w:color w:val="000000" w:themeColor="text1"/>
        </w:rPr>
        <w:t xml:space="preserve"> </w:t>
      </w:r>
      <w:r w:rsidRPr="3FA045E0">
        <w:rPr>
          <w:rFonts w:eastAsia="Franklin Gothic Book" w:cs="Franklin Gothic Book"/>
          <w:color w:val="000000" w:themeColor="text1"/>
        </w:rPr>
        <w:t xml:space="preserve">336-2627. </w:t>
      </w:r>
    </w:p>
    <w:p w14:paraId="1DF4718A" w14:textId="1C38DAF3" w:rsidR="0D151650" w:rsidRDefault="0D151650" w:rsidP="1544E597">
      <w:pPr>
        <w:pStyle w:val="FEMAHeading2"/>
        <w:numPr>
          <w:ilvl w:val="2"/>
          <w:numId w:val="0"/>
        </w:numPr>
        <w:rPr>
          <w:rFonts w:ascii="Franklin Gothic Book" w:eastAsia="Franklin Gothic Book" w:hAnsi="Franklin Gothic Book" w:cs="Franklin Gothic Book"/>
          <w:color w:val="1F4E79"/>
          <w:sz w:val="24"/>
          <w:szCs w:val="24"/>
        </w:rPr>
      </w:pPr>
      <w:r w:rsidRPr="1544E597">
        <w:t xml:space="preserve">What happens at the </w:t>
      </w:r>
      <w:r w:rsidR="009418AE">
        <w:t>F</w:t>
      </w:r>
      <w:r w:rsidR="009418AE" w:rsidRPr="1544E597">
        <w:t xml:space="preserve">lood </w:t>
      </w:r>
      <w:r w:rsidR="009418AE">
        <w:t>R</w:t>
      </w:r>
      <w:r w:rsidR="009418AE" w:rsidRPr="1544E597">
        <w:t xml:space="preserve">isk </w:t>
      </w:r>
      <w:r w:rsidR="009418AE">
        <w:t>O</w:t>
      </w:r>
      <w:r w:rsidR="009418AE" w:rsidRPr="1544E597">
        <w:t xml:space="preserve">pen </w:t>
      </w:r>
      <w:r w:rsidR="009418AE">
        <w:t>H</w:t>
      </w:r>
      <w:r w:rsidR="009418AE" w:rsidRPr="1544E597">
        <w:t>ou</w:t>
      </w:r>
      <w:r w:rsidRPr="1544E597">
        <w:t>se?</w:t>
      </w:r>
    </w:p>
    <w:p w14:paraId="03499B20" w14:textId="21E64376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Property owners can meet one-on-one with FEMA representatives. They will </w:t>
      </w:r>
      <w:r w:rsidR="00A7546C" w:rsidRPr="3FA045E0">
        <w:rPr>
          <w:rFonts w:eastAsia="Franklin Gothic Book" w:cs="Franklin Gothic Book"/>
          <w:color w:val="000000" w:themeColor="text1"/>
        </w:rPr>
        <w:t xml:space="preserve">discuss </w:t>
      </w:r>
      <w:r w:rsidRPr="3FA045E0">
        <w:rPr>
          <w:rFonts w:eastAsia="Franklin Gothic Book" w:cs="Franklin Gothic Book"/>
          <w:color w:val="000000" w:themeColor="text1"/>
        </w:rPr>
        <w:t>the preliminary FIRM</w:t>
      </w:r>
      <w:r w:rsidR="00774A2B" w:rsidRPr="3FA045E0">
        <w:rPr>
          <w:rFonts w:eastAsia="Franklin Gothic Book" w:cs="Franklin Gothic Book"/>
          <w:color w:val="000000" w:themeColor="text1"/>
        </w:rPr>
        <w:t xml:space="preserve"> and how the</w:t>
      </w:r>
      <w:r w:rsidR="009418AE" w:rsidRPr="3FA045E0">
        <w:rPr>
          <w:rFonts w:eastAsia="Franklin Gothic Book" w:cs="Franklin Gothic Book"/>
          <w:color w:val="000000" w:themeColor="text1"/>
        </w:rPr>
        <w:t>ir</w:t>
      </w:r>
      <w:r w:rsidR="00774A2B" w:rsidRPr="3FA045E0">
        <w:rPr>
          <w:rFonts w:eastAsia="Franklin Gothic Book" w:cs="Franklin Gothic Book"/>
          <w:color w:val="000000" w:themeColor="text1"/>
        </w:rPr>
        <w:t xml:space="preserve"> risk has changed</w:t>
      </w:r>
      <w:r w:rsidRPr="3FA045E0">
        <w:rPr>
          <w:rFonts w:eastAsia="Franklin Gothic Book" w:cs="Franklin Gothic Book"/>
          <w:color w:val="000000" w:themeColor="text1"/>
        </w:rPr>
        <w:t xml:space="preserve">. They can also </w:t>
      </w:r>
      <w:r w:rsidR="00B3771A" w:rsidRPr="3FA045E0">
        <w:rPr>
          <w:rFonts w:eastAsia="Franklin Gothic Book" w:cs="Franklin Gothic Book"/>
          <w:color w:val="000000" w:themeColor="text1"/>
        </w:rPr>
        <w:t xml:space="preserve">ask </w:t>
      </w:r>
      <w:r w:rsidRPr="3FA045E0">
        <w:rPr>
          <w:rFonts w:eastAsia="Franklin Gothic Book" w:cs="Franklin Gothic Book"/>
          <w:color w:val="000000" w:themeColor="text1"/>
        </w:rPr>
        <w:t xml:space="preserve">questions about flood insurance. </w:t>
      </w:r>
    </w:p>
    <w:p w14:paraId="526E4011" w14:textId="34336978" w:rsidR="0D151650" w:rsidRDefault="0D151650" w:rsidP="3FA045E0">
      <w:pPr>
        <w:pStyle w:val="FEMAHeading2"/>
        <w:rPr>
          <w:rFonts w:eastAsia="Franklin Gothic Medium" w:cs="Franklin Gothic Medium"/>
          <w:sz w:val="24"/>
          <w:szCs w:val="24"/>
        </w:rPr>
      </w:pPr>
      <w:r>
        <w:t xml:space="preserve">Do I have to stay at the </w:t>
      </w:r>
      <w:r w:rsidR="009418AE">
        <w:t>Open H</w:t>
      </w:r>
      <w:r>
        <w:t>ouse for the entire time?</w:t>
      </w:r>
    </w:p>
    <w:p w14:paraId="491D0B73" w14:textId="5D832C79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No. You can drop in </w:t>
      </w:r>
      <w:r w:rsidR="009418AE" w:rsidRPr="3FA045E0">
        <w:rPr>
          <w:rFonts w:eastAsia="Franklin Gothic Book" w:cs="Franklin Gothic Book"/>
          <w:color w:val="000000" w:themeColor="text1"/>
        </w:rPr>
        <w:t xml:space="preserve">at any time </w:t>
      </w:r>
      <w:r w:rsidRPr="3FA045E0">
        <w:rPr>
          <w:rFonts w:eastAsia="Franklin Gothic Book" w:cs="Franklin Gothic Book"/>
          <w:color w:val="000000" w:themeColor="text1"/>
        </w:rPr>
        <w:t xml:space="preserve">between the hours listed. Plan to spend about an hour </w:t>
      </w:r>
      <w:r w:rsidR="00981DDA" w:rsidRPr="3FA045E0">
        <w:rPr>
          <w:rFonts w:eastAsia="Franklin Gothic Book" w:cs="Franklin Gothic Book"/>
          <w:color w:val="000000" w:themeColor="text1"/>
        </w:rPr>
        <w:t>there</w:t>
      </w:r>
      <w:r w:rsidRPr="3FA045E0">
        <w:rPr>
          <w:rFonts w:eastAsia="Franklin Gothic Book" w:cs="Franklin Gothic Book"/>
          <w:color w:val="000000" w:themeColor="text1"/>
        </w:rPr>
        <w:t xml:space="preserve"> to get the details you need. </w:t>
      </w:r>
    </w:p>
    <w:p w14:paraId="3B0A523D" w14:textId="046B34C6" w:rsidR="0D151650" w:rsidRDefault="0D151650" w:rsidP="3FA045E0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lastRenderedPageBreak/>
        <w:t xml:space="preserve">The </w:t>
      </w:r>
      <w:r w:rsidR="009418AE" w:rsidRPr="3FA045E0">
        <w:rPr>
          <w:rFonts w:eastAsia="Franklin Gothic Book" w:cs="Franklin Gothic Book"/>
          <w:color w:val="000000" w:themeColor="text1"/>
        </w:rPr>
        <w:t>Open H</w:t>
      </w:r>
      <w:r w:rsidRPr="3FA045E0">
        <w:rPr>
          <w:rFonts w:eastAsia="Franklin Gothic Book" w:cs="Franklin Gothic Book"/>
          <w:color w:val="000000" w:themeColor="text1"/>
        </w:rPr>
        <w:t xml:space="preserve">ouse is set up so you can move between information stations. You may choose which stations or experts to visit. </w:t>
      </w:r>
    </w:p>
    <w:p w14:paraId="5AA435FB" w14:textId="644AE2EF" w:rsidR="0D151650" w:rsidRDefault="0D151650" w:rsidP="1544E597">
      <w:pPr>
        <w:pStyle w:val="FEMAHeading2"/>
        <w:numPr>
          <w:ilvl w:val="2"/>
          <w:numId w:val="0"/>
        </w:numPr>
        <w:rPr>
          <w:rFonts w:eastAsia="Franklin Gothic Medium" w:cs="Franklin Gothic Medium"/>
          <w:sz w:val="24"/>
          <w:szCs w:val="24"/>
        </w:rPr>
      </w:pPr>
      <w:r w:rsidRPr="1544E597">
        <w:t xml:space="preserve">What should a homeowner bring to the </w:t>
      </w:r>
      <w:r w:rsidR="009418AE">
        <w:t>F</w:t>
      </w:r>
      <w:r w:rsidR="009418AE" w:rsidRPr="1544E597">
        <w:t xml:space="preserve">lood </w:t>
      </w:r>
      <w:r w:rsidR="009418AE">
        <w:t>R</w:t>
      </w:r>
      <w:r w:rsidR="009418AE" w:rsidRPr="1544E597">
        <w:t xml:space="preserve">isk </w:t>
      </w:r>
      <w:r w:rsidR="009418AE">
        <w:t>O</w:t>
      </w:r>
      <w:r w:rsidR="009418AE" w:rsidRPr="1544E597">
        <w:t xml:space="preserve">pen </w:t>
      </w:r>
      <w:r w:rsidR="009418AE">
        <w:t>H</w:t>
      </w:r>
      <w:r w:rsidR="009418AE" w:rsidRPr="1544E597">
        <w:t>o</w:t>
      </w:r>
      <w:r w:rsidRPr="1544E597">
        <w:t>use?</w:t>
      </w:r>
    </w:p>
    <w:p w14:paraId="5EBCED45" w14:textId="24CDA6C6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Bring an address to learn more about </w:t>
      </w:r>
      <w:r w:rsidR="00DE4310" w:rsidRPr="3FA045E0">
        <w:rPr>
          <w:rFonts w:eastAsia="Franklin Gothic Book" w:cs="Franklin Gothic Book"/>
          <w:color w:val="000000" w:themeColor="text1"/>
        </w:rPr>
        <w:t>a</w:t>
      </w:r>
      <w:r w:rsidRPr="3FA045E0">
        <w:rPr>
          <w:rFonts w:eastAsia="Franklin Gothic Book" w:cs="Franklin Gothic Book"/>
          <w:color w:val="000000" w:themeColor="text1"/>
        </w:rPr>
        <w:t xml:space="preserve"> property’s flood risk. A current flood insurance policy or elevation certificate may provide more specific details about your flood insurance options. </w:t>
      </w:r>
    </w:p>
    <w:p w14:paraId="42931F52" w14:textId="57152CBF" w:rsidR="0D151650" w:rsidRDefault="0D151650" w:rsidP="1544E597">
      <w:pPr>
        <w:pStyle w:val="FEMAHeading2"/>
        <w:numPr>
          <w:ilvl w:val="2"/>
          <w:numId w:val="0"/>
        </w:numPr>
        <w:rPr>
          <w:rFonts w:eastAsia="Franklin Gothic Medium" w:cs="Franklin Gothic Medium"/>
          <w:sz w:val="24"/>
          <w:szCs w:val="24"/>
        </w:rPr>
      </w:pPr>
      <w:r w:rsidRPr="1544E597">
        <w:t>Do I have to buy flood insurance?</w:t>
      </w:r>
    </w:p>
    <w:p w14:paraId="431CA4DC" w14:textId="7C1D492E" w:rsidR="0D151650" w:rsidRDefault="00A01474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>The requirement for f</w:t>
      </w:r>
      <w:r w:rsidR="0D151650" w:rsidRPr="3FA045E0">
        <w:rPr>
          <w:rFonts w:eastAsia="Franklin Gothic Book" w:cs="Franklin Gothic Book"/>
          <w:color w:val="000000" w:themeColor="text1"/>
        </w:rPr>
        <w:t xml:space="preserve">lood insurance </w:t>
      </w:r>
      <w:r w:rsidRPr="3FA045E0">
        <w:rPr>
          <w:rFonts w:eastAsia="Franklin Gothic Book" w:cs="Franklin Gothic Book"/>
          <w:color w:val="000000" w:themeColor="text1"/>
        </w:rPr>
        <w:t>is</w:t>
      </w:r>
      <w:r w:rsidR="0D151650" w:rsidRPr="3FA045E0">
        <w:rPr>
          <w:rFonts w:eastAsia="Franklin Gothic Book" w:cs="Franklin Gothic Book"/>
          <w:color w:val="000000" w:themeColor="text1"/>
        </w:rPr>
        <w:t xml:space="preserve"> determined by the FIRM</w:t>
      </w:r>
      <w:r w:rsidR="005A2476" w:rsidRPr="3FA045E0">
        <w:rPr>
          <w:rFonts w:eastAsia="Franklin Gothic Book" w:cs="Franklin Gothic Book"/>
          <w:color w:val="000000" w:themeColor="text1"/>
        </w:rPr>
        <w:t xml:space="preserve"> that is in effect</w:t>
      </w:r>
      <w:r w:rsidR="0D151650" w:rsidRPr="3FA045E0">
        <w:rPr>
          <w:rFonts w:eastAsia="Franklin Gothic Book" w:cs="Franklin Gothic Book"/>
          <w:color w:val="000000" w:themeColor="text1"/>
        </w:rPr>
        <w:t xml:space="preserve">. </w:t>
      </w:r>
    </w:p>
    <w:p w14:paraId="683F1CE9" w14:textId="361A1CAC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>If the preliminary FIRM shows your property in a</w:t>
      </w:r>
      <w:r w:rsidR="009418AE" w:rsidRPr="3FA045E0">
        <w:rPr>
          <w:rFonts w:eastAsia="Franklin Gothic Book" w:cs="Franklin Gothic Book"/>
          <w:color w:val="000000" w:themeColor="text1"/>
        </w:rPr>
        <w:t>n SFHA</w:t>
      </w:r>
      <w:r w:rsidRPr="3FA045E0">
        <w:rPr>
          <w:rFonts w:eastAsia="Franklin Gothic Book" w:cs="Franklin Gothic Book"/>
          <w:color w:val="000000" w:themeColor="text1"/>
        </w:rPr>
        <w:t>, and you have a mortgage through a government-backed lender:</w:t>
      </w:r>
    </w:p>
    <w:p w14:paraId="412DE1E9" w14:textId="334482D1" w:rsidR="0D151650" w:rsidRDefault="0D151650" w:rsidP="00D11473">
      <w:pPr>
        <w:pStyle w:val="FEMABullet-2"/>
        <w:rPr>
          <w:rFonts w:eastAsia="Franklin Gothic Book" w:cs="Franklin Gothic Book"/>
          <w:color w:val="000000" w:themeColor="text1"/>
          <w:szCs w:val="22"/>
        </w:rPr>
      </w:pPr>
      <w:r w:rsidRPr="1544E597">
        <w:rPr>
          <w:rFonts w:eastAsia="Franklin Gothic Book" w:cs="Franklin Gothic Book"/>
          <w:color w:val="000000" w:themeColor="text1"/>
          <w:szCs w:val="22"/>
        </w:rPr>
        <w:t xml:space="preserve">You must buy flood insurance. </w:t>
      </w:r>
    </w:p>
    <w:p w14:paraId="1CAD7F8A" w14:textId="410CE7D7" w:rsidR="0D151650" w:rsidRPr="00310A81" w:rsidRDefault="0D151650" w:rsidP="00D11473">
      <w:pPr>
        <w:pStyle w:val="FEMABullet-2"/>
        <w:rPr>
          <w:rFonts w:eastAsia="Franklin Gothic Book" w:cs="Franklin Gothic Book"/>
          <w:color w:val="000000" w:themeColor="text1"/>
        </w:rPr>
      </w:pPr>
      <w:r w:rsidRPr="3C46C10B">
        <w:rPr>
          <w:rFonts w:eastAsia="Franklin Gothic Book" w:cs="Franklin Gothic Book"/>
          <w:color w:val="000000" w:themeColor="text1"/>
        </w:rPr>
        <w:t xml:space="preserve">This </w:t>
      </w:r>
      <w:r w:rsidR="005A2476" w:rsidRPr="3C46C10B">
        <w:rPr>
          <w:rFonts w:eastAsia="Franklin Gothic Book" w:cs="Franklin Gothic Book"/>
          <w:color w:val="000000" w:themeColor="text1"/>
        </w:rPr>
        <w:t xml:space="preserve">is required </w:t>
      </w:r>
      <w:r w:rsidRPr="3C46C10B">
        <w:rPr>
          <w:rFonts w:eastAsia="Franklin Gothic Book" w:cs="Franklin Gothic Book"/>
          <w:color w:val="000000" w:themeColor="text1"/>
        </w:rPr>
        <w:t xml:space="preserve">once the </w:t>
      </w:r>
      <w:r w:rsidRPr="00310A81">
        <w:rPr>
          <w:rFonts w:eastAsia="Franklin Gothic Book" w:cs="Franklin Gothic Book"/>
          <w:color w:val="000000" w:themeColor="text1"/>
        </w:rPr>
        <w:t xml:space="preserve">FIRM goes into effect. </w:t>
      </w:r>
    </w:p>
    <w:p w14:paraId="1B3652C0" w14:textId="6433ECC0" w:rsidR="0D151650" w:rsidRPr="00310A81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>There is time</w:t>
      </w:r>
      <w:r w:rsidR="009418AE" w:rsidRPr="3FA045E0">
        <w:rPr>
          <w:rFonts w:eastAsia="Franklin Gothic Book" w:cs="Franklin Gothic Book"/>
          <w:color w:val="000000" w:themeColor="text1"/>
        </w:rPr>
        <w:t xml:space="preserve">; </w:t>
      </w:r>
      <w:r w:rsidRPr="3FA045E0">
        <w:rPr>
          <w:rFonts w:eastAsia="Franklin Gothic Book" w:cs="Franklin Gothic Book"/>
          <w:color w:val="000000" w:themeColor="text1"/>
        </w:rPr>
        <w:t>updated maps are planned to go into effect in 202</w:t>
      </w:r>
      <w:r w:rsidR="00883460" w:rsidRPr="3FA045E0">
        <w:rPr>
          <w:rFonts w:eastAsia="Franklin Gothic Book" w:cs="Franklin Gothic Book"/>
          <w:color w:val="000000" w:themeColor="text1"/>
        </w:rPr>
        <w:t>5</w:t>
      </w:r>
      <w:r w:rsidR="00310A81" w:rsidRPr="3FA045E0">
        <w:rPr>
          <w:rFonts w:eastAsia="Franklin Gothic Book" w:cs="Franklin Gothic Book"/>
          <w:color w:val="000000" w:themeColor="text1"/>
        </w:rPr>
        <w:t>.</w:t>
      </w:r>
    </w:p>
    <w:p w14:paraId="65AD4C97" w14:textId="5AD62E1B" w:rsidR="0D151650" w:rsidRDefault="0D151650" w:rsidP="00D11473">
      <w:pPr>
        <w:pStyle w:val="FEMABullet-1"/>
        <w:rPr>
          <w:rFonts w:eastAsia="Franklin Gothic Book" w:cs="Franklin Gothic Book"/>
          <w:color w:val="000000" w:themeColor="text1"/>
        </w:rPr>
      </w:pPr>
      <w:r w:rsidRPr="3C46C10B">
        <w:rPr>
          <w:rFonts w:eastAsia="Franklin Gothic Book" w:cs="Franklin Gothic Book"/>
          <w:color w:val="000000" w:themeColor="text1"/>
        </w:rPr>
        <w:t xml:space="preserve">Wherever it rains, it can flood. Buying flood insurance is a good idea for </w:t>
      </w:r>
      <w:r w:rsidR="00A04474" w:rsidRPr="484B57EA">
        <w:rPr>
          <w:rFonts w:eastAsia="Franklin Gothic Book" w:cs="Franklin Gothic Book"/>
          <w:color w:val="000000" w:themeColor="text1"/>
        </w:rPr>
        <w:t xml:space="preserve">any </w:t>
      </w:r>
      <w:r w:rsidRPr="3C46C10B">
        <w:rPr>
          <w:rFonts w:eastAsia="Franklin Gothic Book" w:cs="Franklin Gothic Book"/>
          <w:color w:val="000000" w:themeColor="text1"/>
        </w:rPr>
        <w:t xml:space="preserve">property </w:t>
      </w:r>
      <w:r w:rsidRPr="484B57EA">
        <w:rPr>
          <w:rFonts w:eastAsia="Franklin Gothic Book" w:cs="Franklin Gothic Book"/>
          <w:color w:val="000000" w:themeColor="text1"/>
        </w:rPr>
        <w:t>owner</w:t>
      </w:r>
      <w:r w:rsidR="00A04474" w:rsidRPr="484B57EA">
        <w:rPr>
          <w:rFonts w:eastAsia="Franklin Gothic Book" w:cs="Franklin Gothic Book"/>
          <w:color w:val="000000" w:themeColor="text1"/>
        </w:rPr>
        <w:t xml:space="preserve"> or </w:t>
      </w:r>
      <w:r w:rsidRPr="484B57EA">
        <w:rPr>
          <w:rFonts w:eastAsia="Franklin Gothic Book" w:cs="Franklin Gothic Book"/>
          <w:color w:val="000000" w:themeColor="text1"/>
        </w:rPr>
        <w:t>renter</w:t>
      </w:r>
      <w:r w:rsidR="00146CDA" w:rsidRPr="3C46C10B">
        <w:rPr>
          <w:rFonts w:eastAsia="Franklin Gothic Book" w:cs="Franklin Gothic Book"/>
          <w:color w:val="000000" w:themeColor="text1"/>
        </w:rPr>
        <w:t>,</w:t>
      </w:r>
      <w:r w:rsidRPr="3C46C10B">
        <w:rPr>
          <w:rFonts w:eastAsia="Franklin Gothic Book" w:cs="Franklin Gothic Book"/>
          <w:color w:val="000000" w:themeColor="text1"/>
        </w:rPr>
        <w:t xml:space="preserve"> even in low-risk areas.</w:t>
      </w:r>
    </w:p>
    <w:p w14:paraId="34434775" w14:textId="02E040AB" w:rsidR="0D151650" w:rsidRDefault="0D151650" w:rsidP="3FA045E0">
      <w:pPr>
        <w:pStyle w:val="FEMAHeading2"/>
        <w:rPr>
          <w:rFonts w:eastAsia="Franklin Gothic Medium" w:cs="Franklin Gothic Medium"/>
          <w:sz w:val="24"/>
          <w:szCs w:val="24"/>
        </w:rPr>
      </w:pPr>
      <w:r>
        <w:t xml:space="preserve">Can I buy insurance at the </w:t>
      </w:r>
      <w:r w:rsidR="009418AE">
        <w:t>Open H</w:t>
      </w:r>
      <w:r>
        <w:t>ouse?</w:t>
      </w:r>
    </w:p>
    <w:p w14:paraId="6195D834" w14:textId="6D74EDD5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66FBBE2B">
        <w:rPr>
          <w:rFonts w:eastAsia="Franklin Gothic Book" w:cs="Franklin Gothic Book"/>
          <w:color w:val="000000" w:themeColor="text1"/>
        </w:rPr>
        <w:t xml:space="preserve">No. Flood insurance is available through the NFIP, a federally underwritten program. You can buy an NFIP policy through any state-licensed property and casualty insurance agent. A specialized agent can help </w:t>
      </w:r>
      <w:r w:rsidR="00146CDA" w:rsidRPr="66FBBE2B">
        <w:rPr>
          <w:rFonts w:eastAsia="Franklin Gothic Book" w:cs="Franklin Gothic Book"/>
          <w:color w:val="000000" w:themeColor="text1"/>
        </w:rPr>
        <w:t xml:space="preserve">you </w:t>
      </w:r>
      <w:r w:rsidRPr="66FBBE2B">
        <w:rPr>
          <w:rFonts w:eastAsia="Franklin Gothic Book" w:cs="Franklin Gothic Book"/>
          <w:color w:val="000000" w:themeColor="text1"/>
        </w:rPr>
        <w:t xml:space="preserve">decide which </w:t>
      </w:r>
      <w:r w:rsidR="0098514D">
        <w:rPr>
          <w:rFonts w:eastAsia="Franklin Gothic Book" w:cs="Franklin Gothic Book"/>
          <w:color w:val="000000" w:themeColor="text1"/>
        </w:rPr>
        <w:t>insurance option is</w:t>
      </w:r>
      <w:r w:rsidR="0098514D" w:rsidRPr="66FBBE2B">
        <w:rPr>
          <w:rFonts w:eastAsia="Franklin Gothic Book" w:cs="Franklin Gothic Book"/>
          <w:color w:val="000000" w:themeColor="text1"/>
        </w:rPr>
        <w:t xml:space="preserve"> </w:t>
      </w:r>
      <w:r w:rsidRPr="66FBBE2B">
        <w:rPr>
          <w:rFonts w:eastAsia="Franklin Gothic Book" w:cs="Franklin Gothic Book"/>
          <w:color w:val="000000" w:themeColor="text1"/>
        </w:rPr>
        <w:t xml:space="preserve">best for you. Find an agent at </w:t>
      </w:r>
      <w:hyperlink r:id="rId51">
        <w:r w:rsidRPr="66FBBE2B">
          <w:rPr>
            <w:rStyle w:val="Hyperlink"/>
            <w:rFonts w:eastAsia="Franklin Gothic Book" w:cs="Franklin Gothic Book"/>
          </w:rPr>
          <w:t>FloodSmart.gov</w:t>
        </w:r>
      </w:hyperlink>
      <w:r w:rsidRPr="66FBBE2B">
        <w:rPr>
          <w:rFonts w:eastAsia="Franklin Gothic Book" w:cs="Franklin Gothic Book"/>
          <w:color w:val="000000" w:themeColor="text1"/>
        </w:rPr>
        <w:t>.</w:t>
      </w:r>
    </w:p>
    <w:p w14:paraId="74C8813D" w14:textId="71A0E6F1" w:rsidR="0D151650" w:rsidRDefault="0D151650" w:rsidP="450DFE6D">
      <w:pPr>
        <w:pStyle w:val="FEMAHeading2"/>
        <w:rPr>
          <w:rFonts w:eastAsia="Franklin Gothic Medium" w:cs="Franklin Gothic Medium"/>
          <w:sz w:val="24"/>
          <w:szCs w:val="24"/>
        </w:rPr>
      </w:pPr>
      <w:r w:rsidRPr="1544E597">
        <w:t xml:space="preserve">Can I change the new </w:t>
      </w:r>
      <w:r>
        <w:t>map</w:t>
      </w:r>
      <w:r w:rsidRPr="1544E597">
        <w:t xml:space="preserve">? </w:t>
      </w:r>
    </w:p>
    <w:p w14:paraId="7B120DF1" w14:textId="560BCEAA" w:rsidR="0D151650" w:rsidRDefault="0D151650" w:rsidP="1544E597">
      <w:pPr>
        <w:pStyle w:val="FEMANormal"/>
        <w:rPr>
          <w:rFonts w:eastAsia="Franklin Gothic Book" w:cs="Franklin Gothic Book"/>
          <w:color w:val="000000" w:themeColor="text1"/>
        </w:rPr>
      </w:pPr>
      <w:r w:rsidRPr="3FA045E0">
        <w:rPr>
          <w:rFonts w:eastAsia="Franklin Gothic Book" w:cs="Franklin Gothic Book"/>
          <w:color w:val="000000" w:themeColor="text1"/>
        </w:rPr>
        <w:t xml:space="preserve">You can formally appeal information that is on the new </w:t>
      </w:r>
      <w:r w:rsidRPr="450DFE6D">
        <w:rPr>
          <w:rFonts w:eastAsia="Franklin Gothic Book" w:cs="Franklin Gothic Book"/>
          <w:color w:val="000000" w:themeColor="text1"/>
        </w:rPr>
        <w:t>map.</w:t>
      </w:r>
      <w:r w:rsidRPr="3FA045E0">
        <w:rPr>
          <w:rFonts w:eastAsia="Franklin Gothic Book" w:cs="Franklin Gothic Book"/>
          <w:color w:val="000000" w:themeColor="text1"/>
        </w:rPr>
        <w:t xml:space="preserve"> The </w:t>
      </w:r>
      <w:r w:rsidR="009418AE" w:rsidRPr="3FA045E0">
        <w:rPr>
          <w:rFonts w:eastAsia="Franklin Gothic Book" w:cs="Franklin Gothic Book"/>
          <w:color w:val="000000" w:themeColor="text1"/>
        </w:rPr>
        <w:t>Open Ho</w:t>
      </w:r>
      <w:r w:rsidRPr="3FA045E0">
        <w:rPr>
          <w:rFonts w:eastAsia="Franklin Gothic Book" w:cs="Franklin Gothic Book"/>
          <w:color w:val="000000" w:themeColor="text1"/>
        </w:rPr>
        <w:t>use is a great place to learn more about the appeal process. This includes how to file an appeal or comment. If you can</w:t>
      </w:r>
      <w:r w:rsidR="009418AE" w:rsidRPr="3FA045E0">
        <w:rPr>
          <w:rFonts w:eastAsia="Franklin Gothic Book" w:cs="Franklin Gothic Book"/>
          <w:color w:val="000000" w:themeColor="text1"/>
        </w:rPr>
        <w:t>’</w:t>
      </w:r>
      <w:r w:rsidRPr="3FA045E0">
        <w:rPr>
          <w:rFonts w:eastAsia="Franklin Gothic Book" w:cs="Franklin Gothic Book"/>
          <w:color w:val="000000" w:themeColor="text1"/>
        </w:rPr>
        <w:t xml:space="preserve">t attend the </w:t>
      </w:r>
      <w:r w:rsidR="009418AE" w:rsidRPr="3FA045E0">
        <w:rPr>
          <w:rFonts w:eastAsia="Franklin Gothic Book" w:cs="Franklin Gothic Book"/>
          <w:color w:val="000000" w:themeColor="text1"/>
        </w:rPr>
        <w:t>Open Ho</w:t>
      </w:r>
      <w:r w:rsidRPr="3FA045E0">
        <w:rPr>
          <w:rFonts w:eastAsia="Franklin Gothic Book" w:cs="Franklin Gothic Book"/>
          <w:color w:val="000000" w:themeColor="text1"/>
        </w:rPr>
        <w:t xml:space="preserve">use, </w:t>
      </w:r>
      <w:r w:rsidR="009418AE" w:rsidRPr="3FA045E0">
        <w:rPr>
          <w:rFonts w:eastAsia="Franklin Gothic Book" w:cs="Franklin Gothic Book"/>
          <w:color w:val="000000" w:themeColor="text1"/>
        </w:rPr>
        <w:t xml:space="preserve">your local floodplain manager’s office can help you </w:t>
      </w:r>
      <w:r w:rsidRPr="3FA045E0">
        <w:rPr>
          <w:rFonts w:eastAsia="Franklin Gothic Book" w:cs="Franklin Gothic Book"/>
          <w:color w:val="000000" w:themeColor="text1"/>
        </w:rPr>
        <w:t xml:space="preserve">find out more about comments or appeals. </w:t>
      </w:r>
      <w:r w:rsidR="009418AE" w:rsidRPr="3FA045E0">
        <w:rPr>
          <w:rFonts w:eastAsia="Franklin Gothic Book" w:cs="Franklin Gothic Book"/>
          <w:color w:val="000000" w:themeColor="text1"/>
        </w:rPr>
        <w:t>You can</w:t>
      </w:r>
      <w:r w:rsidR="00555757" w:rsidRPr="3FA045E0">
        <w:rPr>
          <w:rFonts w:eastAsia="Franklin Gothic Book" w:cs="Franklin Gothic Book"/>
          <w:color w:val="000000" w:themeColor="text1"/>
        </w:rPr>
        <w:t xml:space="preserve"> also</w:t>
      </w:r>
      <w:r w:rsidR="009418AE" w:rsidRPr="3FA045E0">
        <w:rPr>
          <w:rFonts w:eastAsia="Franklin Gothic Book" w:cs="Franklin Gothic Book"/>
          <w:color w:val="000000" w:themeColor="text1"/>
        </w:rPr>
        <w:t xml:space="preserve"> learn </w:t>
      </w:r>
      <w:r w:rsidRPr="3FA045E0">
        <w:rPr>
          <w:rFonts w:eastAsia="Franklin Gothic Book" w:cs="Franklin Gothic Book"/>
          <w:color w:val="000000" w:themeColor="text1"/>
        </w:rPr>
        <w:t xml:space="preserve">more about the process </w:t>
      </w:r>
      <w:hyperlink r:id="rId52">
        <w:r w:rsidRPr="3FA045E0">
          <w:rPr>
            <w:rStyle w:val="Hyperlink"/>
            <w:rFonts w:eastAsia="Franklin Gothic Book" w:cs="Franklin Gothic Book"/>
          </w:rPr>
          <w:t>here</w:t>
        </w:r>
      </w:hyperlink>
      <w:r w:rsidRPr="3FA045E0">
        <w:rPr>
          <w:rFonts w:eastAsia="Franklin Gothic Book" w:cs="Franklin Gothic Book"/>
          <w:color w:val="000000" w:themeColor="text1"/>
        </w:rPr>
        <w:t>.</w:t>
      </w:r>
    </w:p>
    <w:p w14:paraId="00AA67FD" w14:textId="63B5C06B" w:rsidR="1544E597" w:rsidRDefault="1544E597" w:rsidP="1544E597">
      <w:pPr>
        <w:pStyle w:val="FEMANormal"/>
      </w:pPr>
    </w:p>
    <w:sectPr w:rsidR="1544E597" w:rsidSect="00C95C31">
      <w:headerReference w:type="default" r:id="rId53"/>
      <w:footerReference w:type="default" r:id="rId54"/>
      <w:headerReference w:type="first" r:id="rId55"/>
      <w:footerReference w:type="first" r:id="rId56"/>
      <w:type w:val="continuous"/>
      <w:pgSz w:w="12240" w:h="15840"/>
      <w:pgMar w:top="1440" w:right="720" w:bottom="1440" w:left="720" w:header="432" w:footer="432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97602" w14:textId="77777777" w:rsidR="003E36AE" w:rsidRDefault="003E36AE" w:rsidP="00141604">
      <w:r>
        <w:separator/>
      </w:r>
    </w:p>
  </w:endnote>
  <w:endnote w:type="continuationSeparator" w:id="0">
    <w:p w14:paraId="1765FF5F" w14:textId="77777777" w:rsidR="003E36AE" w:rsidRDefault="003E36AE" w:rsidP="00141604">
      <w:r>
        <w:continuationSeparator/>
      </w:r>
    </w:p>
  </w:endnote>
  <w:endnote w:type="continuationNotice" w:id="1">
    <w:p w14:paraId="643A7E23" w14:textId="77777777" w:rsidR="003E36AE" w:rsidRDefault="003E36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GSoeiKakugothicUB">
    <w:panose1 w:val="020B0909000000000000"/>
    <w:charset w:val="80"/>
    <w:family w:val="modern"/>
    <w:pitch w:val="fixed"/>
    <w:sig w:usb0="E00002FF" w:usb1="6AC7FD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Joanna MT Std">
    <w:altName w:val="Century"/>
    <w:panose1 w:val="020B0604020202020204"/>
    <w:charset w:val="00"/>
    <w:family w:val="roman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GothicE">
    <w:panose1 w:val="020B0909000000000000"/>
    <w:charset w:val="80"/>
    <w:family w:val="modern"/>
    <w:pitch w:val="fixed"/>
    <w:sig w:usb0="E00002FF" w:usb1="6AC7FDFF" w:usb2="00000012" w:usb3="00000000" w:csb0="0002009F" w:csb1="00000000"/>
  </w:font>
  <w:font w:name="Folio Lt BT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FranklinGothic-Book">
    <w:altName w:val="Calibri"/>
    <w:panose1 w:val="020B0604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0896" w14:textId="62E39A6F" w:rsidR="00AF1EA3" w:rsidRPr="002C7113" w:rsidRDefault="1169FB0B" w:rsidP="48CB3432">
    <w:pPr>
      <w:pStyle w:val="FEMAFooter"/>
      <w:tabs>
        <w:tab w:val="clear" w:pos="6480"/>
      </w:tabs>
    </w:pPr>
    <w:r>
      <w:t xml:space="preserve">Learn more at fema.gov </w:t>
    </w:r>
    <w:r w:rsidR="48CB3432">
      <w:tab/>
    </w:r>
    <w:r>
      <w:t xml:space="preserve">May 2025    </w:t>
    </w:r>
    <w:r w:rsidR="48CB3432">
      <w:fldChar w:fldCharType="begin"/>
    </w:r>
    <w:r w:rsidR="48CB3432">
      <w:instrText xml:space="preserve"> PAGE </w:instrText>
    </w:r>
    <w:r w:rsidR="48CB3432">
      <w:fldChar w:fldCharType="separate"/>
    </w:r>
    <w:r>
      <w:t>1</w:t>
    </w:r>
    <w:r w:rsidR="48CB343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1E62" w14:textId="227E6DD9" w:rsidR="008F0E60" w:rsidRPr="002C7113" w:rsidRDefault="001B3835" w:rsidP="48CB3432">
    <w:pPr>
      <w:pStyle w:val="FEMAFooter"/>
      <w:tabs>
        <w:tab w:val="clear" w:pos="6480"/>
      </w:tabs>
      <w:jc w:val="both"/>
    </w:pPr>
    <w:r>
      <w:drawing>
        <wp:inline distT="0" distB="0" distL="0" distR="0" wp14:anchorId="3C2783DD" wp14:editId="50E600DE">
          <wp:extent cx="2487967" cy="1024128"/>
          <wp:effectExtent l="0" t="0" r="0" b="5080"/>
          <wp:docPr id="11" name="Picture 11" descr="U.S. Department of Homeland Security Seal: Federal Emergency Management Agenc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ema-logo-web-blue.eps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-940" t="-23178" r="-8406" b="-3013"/>
                  <a:stretch/>
                </pic:blipFill>
                <pic:spPr bwMode="auto">
                  <a:xfrm>
                    <a:off x="0" y="0"/>
                    <a:ext cx="2511850" cy="10339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 w:rsidR="450DFE6D">
      <w:t>May</w:t>
    </w:r>
    <w:r w:rsidR="009423C4">
      <w:t xml:space="preserve"> 2025</w:t>
    </w:r>
    <w:r w:rsidR="48CB3432">
      <w:t xml:space="preserve">  </w:t>
    </w:r>
    <w:r w:rsidR="484B57EA">
      <w:t xml:space="preserve">  </w:t>
    </w:r>
    <w:r w:rsidR="008F0E60" w:rsidRPr="002C7113">
      <w:fldChar w:fldCharType="begin"/>
    </w:r>
    <w:r w:rsidR="008F0E60" w:rsidRPr="002C7113">
      <w:instrText xml:space="preserve"> PAGE </w:instrText>
    </w:r>
    <w:r w:rsidR="008F0E60" w:rsidRPr="002C7113">
      <w:fldChar w:fldCharType="separate"/>
    </w:r>
    <w:r w:rsidR="48CB3432" w:rsidRPr="002C7113">
      <w:t>2</w:t>
    </w:r>
    <w:r w:rsidR="008F0E60" w:rsidRPr="002C711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73D78" w14:textId="77777777" w:rsidR="003E36AE" w:rsidRDefault="003E36AE" w:rsidP="00141604">
      <w:pPr>
        <w:pStyle w:val="FEMANormal"/>
      </w:pPr>
      <w:r>
        <w:separator/>
      </w:r>
    </w:p>
  </w:footnote>
  <w:footnote w:type="continuationSeparator" w:id="0">
    <w:p w14:paraId="7AD85EE4" w14:textId="77777777" w:rsidR="003E36AE" w:rsidRDefault="003E36AE" w:rsidP="00141604">
      <w:pPr>
        <w:pStyle w:val="FEMANormal"/>
      </w:pPr>
      <w:r>
        <w:continuationSeparator/>
      </w:r>
    </w:p>
  </w:footnote>
  <w:footnote w:type="continuationNotice" w:id="1">
    <w:p w14:paraId="4E42186F" w14:textId="77777777" w:rsidR="003E36AE" w:rsidRDefault="003E36AE" w:rsidP="00141604">
      <w:pPr>
        <w:pStyle w:val="Spac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C5EA" w14:textId="2C8E41B3" w:rsidR="00626613" w:rsidRPr="00080DAD" w:rsidRDefault="29351427" w:rsidP="29351427">
    <w:pPr>
      <w:pStyle w:val="FEMAHeader-FACTSHEET"/>
      <w:rPr>
        <w:i/>
        <w:iCs/>
      </w:rPr>
    </w:pPr>
    <w:r w:rsidRPr="29351427">
      <w:rPr>
        <w:i/>
        <w:iCs/>
      </w:rPr>
      <w:t>Open House Toolkit – Genesee County, New York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7E61" w14:textId="1592C8B8" w:rsidR="00150673" w:rsidRPr="002C7113" w:rsidRDefault="29351427" w:rsidP="00C4671F">
    <w:pPr>
      <w:pStyle w:val="FEMAHeader-FACTSHEETFIRSTPAGE"/>
    </w:pPr>
    <w:r>
      <w:t>Open House Toolkit – Genesee County, New York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0l/PkWxk4PTn6" int2:id="9i3yI8rK">
      <int2:state int2:value="Rejected" int2:type="AugLoop_Text_Critique"/>
    </int2:textHash>
    <int2:textHash int2:hashCode="i2Uatk/c68Q5lv" int2:id="FJaPXpAs">
      <int2:state int2:value="Rejected" int2:type="AugLoop_Text_Critique"/>
    </int2:textHash>
    <int2:bookmark int2:bookmarkName="_Int_CIT6CQZy" int2:invalidationBookmarkName="" int2:hashCode="Hw+ZEb7bXXX5ow" int2:id="4VO35Ay1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7406B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40C0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0E4173"/>
    <w:multiLevelType w:val="hybridMultilevel"/>
    <w:tmpl w:val="0B0ADE12"/>
    <w:lvl w:ilvl="0" w:tplc="1B947F46">
      <w:start w:val="1"/>
      <w:numFmt w:val="bullet"/>
      <w:pStyle w:val="FEMACallout-CASESTUDYBullet"/>
      <w:lvlText w:val=""/>
      <w:lvlJc w:val="left"/>
      <w:pPr>
        <w:ind w:left="6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3" w15:restartNumberingAfterBreak="0">
    <w:nsid w:val="311B1EFB"/>
    <w:multiLevelType w:val="hybridMultilevel"/>
    <w:tmpl w:val="A1EC4CCC"/>
    <w:lvl w:ilvl="0" w:tplc="4AECBABE">
      <w:start w:val="1"/>
      <w:numFmt w:val="decimal"/>
      <w:pStyle w:val="FEMANumbering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F2E1B"/>
    <w:multiLevelType w:val="hybridMultilevel"/>
    <w:tmpl w:val="1EDEA73E"/>
    <w:lvl w:ilvl="0" w:tplc="A4CA5AC6">
      <w:start w:val="1"/>
      <w:numFmt w:val="bullet"/>
      <w:pStyle w:val="FEMABoxed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6A7756"/>
    <w:multiLevelType w:val="multilevel"/>
    <w:tmpl w:val="F22640F4"/>
    <w:lvl w:ilvl="0">
      <w:start w:val="1"/>
      <w:numFmt w:val="bullet"/>
      <w:pStyle w:val="FEMACheckboxBullet"/>
      <w:lvlText w:val="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numFmt w:val="bullet"/>
      <w:pStyle w:val="FEMACheckboxBullet2"/>
      <w:lvlText w:val="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D082DDC"/>
    <w:multiLevelType w:val="multilevel"/>
    <w:tmpl w:val="9EAE235A"/>
    <w:lvl w:ilvl="0">
      <w:start w:val="1"/>
      <w:numFmt w:val="bullet"/>
      <w:pStyle w:val="FEMAModelLanguageorExcerptBULLETS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DC3A4D"/>
    <w:multiLevelType w:val="multilevel"/>
    <w:tmpl w:val="FA6A59BE"/>
    <w:lvl w:ilvl="0">
      <w:start w:val="1"/>
      <w:numFmt w:val="lowerLetter"/>
      <w:lvlText w:val="%1."/>
      <w:lvlJc w:val="left"/>
      <w:pPr>
        <w:tabs>
          <w:tab w:val="num" w:pos="216"/>
        </w:tabs>
        <w:ind w:left="216" w:firstLine="864"/>
      </w:pPr>
      <w:rPr>
        <w:rFonts w:ascii="Arial Bold" w:eastAsiaTheme="majorEastAsia" w:hAnsi="Arial Bold" w:cstheme="majorBidi"/>
        <w:b w:val="0"/>
        <w:i w:val="0"/>
      </w:rPr>
    </w:lvl>
    <w:lvl w:ilvl="1">
      <w:start w:val="1"/>
      <w:numFmt w:val="upperRoman"/>
      <w:suff w:val="space"/>
      <w:lvlText w:val="%2."/>
      <w:lvlJc w:val="left"/>
      <w:pPr>
        <w:ind w:left="108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080" w:firstLine="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1080" w:firstLine="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040"/>
        </w:tabs>
        <w:ind w:left="3240" w:firstLine="0"/>
      </w:pPr>
      <w:rPr>
        <w:rFonts w:hint="default"/>
        <w:color w:val="000000" w:themeColor="text1"/>
      </w:rPr>
    </w:lvl>
    <w:lvl w:ilvl="6">
      <w:start w:val="1"/>
      <w:numFmt w:val="lowerRoman"/>
      <w:lvlText w:val="(%7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00"/>
        </w:tabs>
        <w:ind w:left="6840" w:firstLine="0"/>
      </w:pPr>
      <w:rPr>
        <w:rFonts w:hint="default"/>
      </w:rPr>
    </w:lvl>
  </w:abstractNum>
  <w:abstractNum w:abstractNumId="8" w15:restartNumberingAfterBreak="0">
    <w:nsid w:val="46335625"/>
    <w:multiLevelType w:val="multilevel"/>
    <w:tmpl w:val="4ABA46C8"/>
    <w:lvl w:ilvl="0">
      <w:start w:val="1"/>
      <w:numFmt w:val="bullet"/>
      <w:pStyle w:val="FEMABullet-1"/>
      <w:lvlText w:val=""/>
      <w:lvlJc w:val="left"/>
      <w:pPr>
        <w:ind w:left="360" w:hanging="360"/>
      </w:pPr>
      <w:rPr>
        <w:rFonts w:ascii="Wingdings" w:hAnsi="Wingdings" w:hint="default"/>
        <w:color w:val="2F2F30"/>
      </w:rPr>
    </w:lvl>
    <w:lvl w:ilvl="1">
      <w:start w:val="1"/>
      <w:numFmt w:val="bullet"/>
      <w:pStyle w:val="FEMABullet-2"/>
      <w:lvlText w:val="o"/>
      <w:lvlJc w:val="left"/>
      <w:pPr>
        <w:ind w:left="720" w:hanging="360"/>
      </w:pPr>
      <w:rPr>
        <w:rFonts w:ascii="Courier New" w:hAnsi="Courier New" w:hint="default"/>
        <w:color w:val="2F2F30"/>
      </w:rPr>
    </w:lvl>
    <w:lvl w:ilvl="2">
      <w:start w:val="1"/>
      <w:numFmt w:val="bullet"/>
      <w:pStyle w:val="FEMABullet-3"/>
      <w:lvlText w:val="‒"/>
      <w:lvlJc w:val="left"/>
      <w:pPr>
        <w:ind w:left="1080" w:hanging="360"/>
      </w:pPr>
      <w:rPr>
        <w:rFonts w:ascii="Times New Roman" w:hAnsi="Times New Roman" w:cs="Times New Roman" w:hint="default"/>
        <w:color w:val="2F2F3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7FB245E"/>
    <w:multiLevelType w:val="multilevel"/>
    <w:tmpl w:val="EFA41052"/>
    <w:lvl w:ilvl="0">
      <w:start w:val="1"/>
      <w:numFmt w:val="bullet"/>
      <w:pStyle w:val="FEMABoxedCheckbox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AAFCC3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703D4"/>
    <w:multiLevelType w:val="hybridMultilevel"/>
    <w:tmpl w:val="5E229952"/>
    <w:lvl w:ilvl="0" w:tplc="8B388AE8">
      <w:start w:val="1"/>
      <w:numFmt w:val="bullet"/>
      <w:pStyle w:val="App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A1F38"/>
    <w:multiLevelType w:val="hybridMultilevel"/>
    <w:tmpl w:val="D512980A"/>
    <w:lvl w:ilvl="0" w:tplc="440E545A">
      <w:start w:val="1"/>
      <w:numFmt w:val="bullet"/>
      <w:pStyle w:val="Secondlevelbullet"/>
      <w:lvlText w:val="¨"/>
      <w:lvlJc w:val="left"/>
      <w:pPr>
        <w:ind w:left="1080" w:hanging="36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9266E1"/>
    <w:multiLevelType w:val="multilevel"/>
    <w:tmpl w:val="7F042B8A"/>
    <w:lvl w:ilvl="0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5096538B"/>
    <w:multiLevelType w:val="hybridMultilevel"/>
    <w:tmpl w:val="086A2E3A"/>
    <w:lvl w:ilvl="0" w:tplc="F4A88840">
      <w:start w:val="1"/>
      <w:numFmt w:val="bullet"/>
      <w:pStyle w:val="FEMABoxUNSHADED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E3436"/>
    <w:multiLevelType w:val="multilevel"/>
    <w:tmpl w:val="B7A245BE"/>
    <w:lvl w:ilvl="0">
      <w:start w:val="1"/>
      <w:numFmt w:val="bullet"/>
      <w:pStyle w:val="FEMATableBullet"/>
      <w:lvlText w:val=""/>
      <w:lvlJc w:val="left"/>
      <w:pPr>
        <w:ind w:left="288" w:hanging="288"/>
      </w:pPr>
      <w:rPr>
        <w:rFonts w:ascii="Symbol" w:hAnsi="Symbol" w:hint="default"/>
        <w:color w:val="005288"/>
      </w:rPr>
    </w:lvl>
    <w:lvl w:ilvl="1">
      <w:start w:val="1"/>
      <w:numFmt w:val="bullet"/>
      <w:pStyle w:val="FEMATableBullet2"/>
      <w:lvlText w:val=""/>
      <w:lvlJc w:val="left"/>
      <w:pPr>
        <w:ind w:left="576" w:hanging="288"/>
      </w:pPr>
      <w:rPr>
        <w:rFonts w:ascii="Symbol" w:hAnsi="Symbol" w:hint="default"/>
        <w:color w:val="005288"/>
      </w:rPr>
    </w:lvl>
    <w:lvl w:ilvl="2">
      <w:start w:val="1"/>
      <w:numFmt w:val="bullet"/>
      <w:lvlText w:val=""/>
      <w:lvlJc w:val="left"/>
      <w:pPr>
        <w:ind w:left="864" w:hanging="28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52" w:hanging="28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40" w:hanging="28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28" w:hanging="28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016" w:hanging="2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04" w:hanging="28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92" w:hanging="288"/>
      </w:pPr>
      <w:rPr>
        <w:rFonts w:ascii="Wingdings" w:hAnsi="Wingdings" w:hint="default"/>
      </w:rPr>
    </w:lvl>
  </w:abstractNum>
  <w:abstractNum w:abstractNumId="16" w15:restartNumberingAfterBreak="0">
    <w:nsid w:val="5C876C13"/>
    <w:multiLevelType w:val="multilevel"/>
    <w:tmpl w:val="12FCA0E4"/>
    <w:lvl w:ilvl="0">
      <w:start w:val="1"/>
      <w:numFmt w:val="none"/>
      <w:pStyle w:val="FEMATable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5F259D7A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72B91"/>
    <w:multiLevelType w:val="multilevel"/>
    <w:tmpl w:val="68F86564"/>
    <w:lvl w:ilvl="0">
      <w:start w:val="1"/>
      <w:numFmt w:val="upperLetter"/>
      <w:pStyle w:val="FEMAModelLanguageorExcerptLETTERS"/>
      <w:suff w:val="space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pStyle w:val="FEMAModelLanguageorExcerptNUMBERS"/>
      <w:lvlText w:val="(%2)"/>
      <w:lvlJc w:val="left"/>
      <w:pPr>
        <w:ind w:left="1152" w:hanging="432"/>
      </w:pPr>
      <w:rPr>
        <w:rFonts w:hint="default"/>
      </w:rPr>
    </w:lvl>
    <w:lvl w:ilvl="2">
      <w:start w:val="1"/>
      <w:numFmt w:val="lowerLetter"/>
      <w:pStyle w:val="FEMAModelLanguageorExcerptSUBLETTERS"/>
      <w:lvlText w:val="  %3."/>
      <w:lvlJc w:val="left"/>
      <w:pPr>
        <w:ind w:left="1152" w:hanging="43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D1608D"/>
    <w:multiLevelType w:val="multilevel"/>
    <w:tmpl w:val="66F2B2AE"/>
    <w:lvl w:ilvl="0">
      <w:start w:val="1"/>
      <w:numFmt w:val="decimal"/>
      <w:pStyle w:val="FEMATableNumbers"/>
      <w:lvlText w:val="%1."/>
      <w:lvlJc w:val="left"/>
      <w:pPr>
        <w:ind w:left="288" w:hanging="288"/>
      </w:pPr>
      <w:rPr>
        <w:rFonts w:hint="default"/>
      </w:rPr>
    </w:lvl>
    <w:lvl w:ilvl="1">
      <w:start w:val="1"/>
      <w:numFmt w:val="none"/>
      <w:lvlText w:val="%2"/>
      <w:lvlJc w:val="left"/>
      <w:pPr>
        <w:ind w:left="288" w:hanging="288"/>
      </w:pPr>
      <w:rPr>
        <w:rFonts w:hint="default"/>
      </w:rPr>
    </w:lvl>
    <w:lvl w:ilvl="2">
      <w:start w:val="1"/>
      <w:numFmt w:val="none"/>
      <w:lvlText w:val="%3"/>
      <w:lvlJc w:val="right"/>
      <w:pPr>
        <w:ind w:left="288" w:hanging="288"/>
      </w:pPr>
      <w:rPr>
        <w:rFonts w:hint="default"/>
      </w:rPr>
    </w:lvl>
    <w:lvl w:ilvl="3">
      <w:start w:val="1"/>
      <w:numFmt w:val="none"/>
      <w:lvlText w:val="%4"/>
      <w:lvlJc w:val="left"/>
      <w:pPr>
        <w:ind w:left="288" w:hanging="288"/>
      </w:pPr>
      <w:rPr>
        <w:rFonts w:hint="default"/>
      </w:rPr>
    </w:lvl>
    <w:lvl w:ilvl="4">
      <w:start w:val="1"/>
      <w:numFmt w:val="none"/>
      <w:lvlText w:val="%5"/>
      <w:lvlJc w:val="left"/>
      <w:pPr>
        <w:ind w:left="288" w:hanging="2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" w:hanging="28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8" w:hanging="288"/>
      </w:pPr>
      <w:rPr>
        <w:rFonts w:hint="default"/>
      </w:rPr>
    </w:lvl>
  </w:abstractNum>
  <w:abstractNum w:abstractNumId="20" w15:restartNumberingAfterBreak="0">
    <w:nsid w:val="69720C78"/>
    <w:multiLevelType w:val="multilevel"/>
    <w:tmpl w:val="50589440"/>
    <w:lvl w:ilvl="0">
      <w:start w:val="1"/>
      <w:numFmt w:val="upperLetter"/>
      <w:pStyle w:val="Heading9"/>
      <w:suff w:val="space"/>
      <w:lvlText w:val="Appendix %1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BF02B1A"/>
    <w:multiLevelType w:val="multilevel"/>
    <w:tmpl w:val="D5AA6972"/>
    <w:lvl w:ilvl="0">
      <w:start w:val="1"/>
      <w:numFmt w:val="none"/>
      <w:pStyle w:val="FEMAHeading0-FACTSHEETwithLI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%2"/>
      <w:lvlJc w:val="left"/>
      <w:pPr>
        <w:ind w:left="0" w:firstLine="0"/>
      </w:pPr>
    </w:lvl>
    <w:lvl w:ilvl="2">
      <w:start w:val="1"/>
      <w:numFmt w:val="decimal"/>
      <w:suff w:val="nothing"/>
      <w:lvlText w:val="%1%2"/>
      <w:lvlJc w:val="left"/>
      <w:pPr>
        <w:ind w:left="0" w:firstLine="0"/>
      </w:pPr>
    </w:lvl>
    <w:lvl w:ilvl="3">
      <w:start w:val="1"/>
      <w:numFmt w:val="none"/>
      <w:pStyle w:val="FEMAHeading3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FEMA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FEMAHeading5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C53FE5F"/>
    <w:multiLevelType w:val="multilevel"/>
    <w:tmpl w:val="D62AC71C"/>
    <w:styleLink w:val="NumberedLists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6E0C3EE8"/>
    <w:multiLevelType w:val="hybridMultilevel"/>
    <w:tmpl w:val="A1C2FD72"/>
    <w:lvl w:ilvl="0" w:tplc="A24A81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DECC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4D5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E6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30C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7617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C4B9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ED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2CC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6F3547"/>
    <w:multiLevelType w:val="multilevel"/>
    <w:tmpl w:val="B6C672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pStyle w:val="Numb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5" w15:restartNumberingAfterBreak="0">
    <w:nsid w:val="78A35C33"/>
    <w:multiLevelType w:val="multilevel"/>
    <w:tmpl w:val="94A8594E"/>
    <w:lvl w:ilvl="0">
      <w:start w:val="1"/>
      <w:numFmt w:val="bullet"/>
      <w:pStyle w:val="Heading3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Heading3"/>
      <w:suff w:val="nothing"/>
      <w:lvlText w:val="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Restart w:val="0"/>
      <w:pStyle w:val="Heading4"/>
      <w:suff w:val="nothing"/>
      <w:lvlText w:val="%4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5188" w:themeColor="text2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84243161">
    <w:abstractNumId w:val="22"/>
  </w:num>
  <w:num w:numId="2" w16cid:durableId="2034379593">
    <w:abstractNumId w:val="23"/>
  </w:num>
  <w:num w:numId="3" w16cid:durableId="1936285594">
    <w:abstractNumId w:val="12"/>
  </w:num>
  <w:num w:numId="4" w16cid:durableId="1887450152">
    <w:abstractNumId w:val="13"/>
  </w:num>
  <w:num w:numId="5" w16cid:durableId="431972181">
    <w:abstractNumId w:val="14"/>
  </w:num>
  <w:num w:numId="6" w16cid:durableId="1187792775">
    <w:abstractNumId w:val="4"/>
  </w:num>
  <w:num w:numId="7" w16cid:durableId="1898005861">
    <w:abstractNumId w:val="8"/>
  </w:num>
  <w:num w:numId="8" w16cid:durableId="842672216">
    <w:abstractNumId w:val="2"/>
  </w:num>
  <w:num w:numId="9" w16cid:durableId="239026694">
    <w:abstractNumId w:val="5"/>
  </w:num>
  <w:num w:numId="10" w16cid:durableId="1081487009">
    <w:abstractNumId w:val="3"/>
  </w:num>
  <w:num w:numId="11" w16cid:durableId="672994764">
    <w:abstractNumId w:val="15"/>
  </w:num>
  <w:num w:numId="12" w16cid:durableId="1103962841">
    <w:abstractNumId w:val="16"/>
  </w:num>
  <w:num w:numId="13" w16cid:durableId="285964811">
    <w:abstractNumId w:val="25"/>
  </w:num>
  <w:num w:numId="14" w16cid:durableId="639656537">
    <w:abstractNumId w:val="7"/>
  </w:num>
  <w:num w:numId="15" w16cid:durableId="2092501127">
    <w:abstractNumId w:val="20"/>
  </w:num>
  <w:num w:numId="16" w16cid:durableId="1392462301">
    <w:abstractNumId w:val="1"/>
  </w:num>
  <w:num w:numId="17" w16cid:durableId="1954626032">
    <w:abstractNumId w:val="0"/>
  </w:num>
  <w:num w:numId="18" w16cid:durableId="272710377">
    <w:abstractNumId w:val="24"/>
  </w:num>
  <w:num w:numId="19" w16cid:durableId="105585863">
    <w:abstractNumId w:val="19"/>
  </w:num>
  <w:num w:numId="20" w16cid:durableId="1192916407">
    <w:abstractNumId w:val="21"/>
  </w:num>
  <w:num w:numId="21" w16cid:durableId="2066299442">
    <w:abstractNumId w:val="6"/>
  </w:num>
  <w:num w:numId="22" w16cid:durableId="500195727">
    <w:abstractNumId w:val="18"/>
  </w:num>
  <w:num w:numId="23" w16cid:durableId="1868759367">
    <w:abstractNumId w:val="9"/>
  </w:num>
  <w:num w:numId="24" w16cid:durableId="329019840">
    <w:abstractNumId w:val="11"/>
  </w:num>
  <w:num w:numId="25" w16cid:durableId="1499542035">
    <w:abstractNumId w:val="17"/>
  </w:num>
  <w:num w:numId="26" w16cid:durableId="1844784875">
    <w:abstractNumId w:val="10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ryekewicz, Jonathan">
    <w15:presenceInfo w15:providerId="AD" w15:userId="S::Jonathan.Hryekewicz@mbakerintl.com::6af237d4-e7e8-487a-b9c7-2aca16f49c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94"/>
    <w:rsid w:val="00004D23"/>
    <w:rsid w:val="00004F90"/>
    <w:rsid w:val="000066DA"/>
    <w:rsid w:val="00007276"/>
    <w:rsid w:val="00012F64"/>
    <w:rsid w:val="00013291"/>
    <w:rsid w:val="00015448"/>
    <w:rsid w:val="00016A27"/>
    <w:rsid w:val="00020AE1"/>
    <w:rsid w:val="000241D2"/>
    <w:rsid w:val="00025A02"/>
    <w:rsid w:val="0002616A"/>
    <w:rsid w:val="000279A1"/>
    <w:rsid w:val="00030487"/>
    <w:rsid w:val="0003056D"/>
    <w:rsid w:val="00030594"/>
    <w:rsid w:val="00032048"/>
    <w:rsid w:val="0003647D"/>
    <w:rsid w:val="000371A8"/>
    <w:rsid w:val="000442D5"/>
    <w:rsid w:val="0004626A"/>
    <w:rsid w:val="000468D2"/>
    <w:rsid w:val="0005184C"/>
    <w:rsid w:val="0005240C"/>
    <w:rsid w:val="00054AAC"/>
    <w:rsid w:val="00054B08"/>
    <w:rsid w:val="000555BF"/>
    <w:rsid w:val="00057EDA"/>
    <w:rsid w:val="000624E6"/>
    <w:rsid w:val="0006386D"/>
    <w:rsid w:val="00071683"/>
    <w:rsid w:val="00075BD6"/>
    <w:rsid w:val="00075EC9"/>
    <w:rsid w:val="00077C29"/>
    <w:rsid w:val="0007E843"/>
    <w:rsid w:val="00080DAD"/>
    <w:rsid w:val="00081FFE"/>
    <w:rsid w:val="00082B7D"/>
    <w:rsid w:val="00082BF3"/>
    <w:rsid w:val="00084E61"/>
    <w:rsid w:val="00085A9A"/>
    <w:rsid w:val="00085E59"/>
    <w:rsid w:val="000872F3"/>
    <w:rsid w:val="000903A4"/>
    <w:rsid w:val="00090CF3"/>
    <w:rsid w:val="000948F3"/>
    <w:rsid w:val="000A04EA"/>
    <w:rsid w:val="000A44BC"/>
    <w:rsid w:val="000B2766"/>
    <w:rsid w:val="000B2A3E"/>
    <w:rsid w:val="000B6FCF"/>
    <w:rsid w:val="000C6874"/>
    <w:rsid w:val="000C7119"/>
    <w:rsid w:val="000C7B2D"/>
    <w:rsid w:val="000C7BDB"/>
    <w:rsid w:val="000D0087"/>
    <w:rsid w:val="000D2C92"/>
    <w:rsid w:val="000D2F13"/>
    <w:rsid w:val="000D2F79"/>
    <w:rsid w:val="000D432A"/>
    <w:rsid w:val="000E33F0"/>
    <w:rsid w:val="000E4758"/>
    <w:rsid w:val="000E4E79"/>
    <w:rsid w:val="000E50B4"/>
    <w:rsid w:val="000E64FC"/>
    <w:rsid w:val="000E7AE6"/>
    <w:rsid w:val="000F219D"/>
    <w:rsid w:val="000F592E"/>
    <w:rsid w:val="000F7976"/>
    <w:rsid w:val="00102397"/>
    <w:rsid w:val="001025A3"/>
    <w:rsid w:val="00105050"/>
    <w:rsid w:val="00106643"/>
    <w:rsid w:val="0010697C"/>
    <w:rsid w:val="00107850"/>
    <w:rsid w:val="00116694"/>
    <w:rsid w:val="001179DB"/>
    <w:rsid w:val="00120055"/>
    <w:rsid w:val="00120D97"/>
    <w:rsid w:val="001221E1"/>
    <w:rsid w:val="00126232"/>
    <w:rsid w:val="001356E7"/>
    <w:rsid w:val="0013596D"/>
    <w:rsid w:val="00136E88"/>
    <w:rsid w:val="00137310"/>
    <w:rsid w:val="00141604"/>
    <w:rsid w:val="00141C47"/>
    <w:rsid w:val="001456E2"/>
    <w:rsid w:val="00146CDA"/>
    <w:rsid w:val="00150673"/>
    <w:rsid w:val="00150C7D"/>
    <w:rsid w:val="00151491"/>
    <w:rsid w:val="00152C02"/>
    <w:rsid w:val="00153562"/>
    <w:rsid w:val="00155571"/>
    <w:rsid w:val="00156B5B"/>
    <w:rsid w:val="0015753B"/>
    <w:rsid w:val="00157FD7"/>
    <w:rsid w:val="00160F5C"/>
    <w:rsid w:val="00164B7F"/>
    <w:rsid w:val="00166762"/>
    <w:rsid w:val="0016678E"/>
    <w:rsid w:val="00166A33"/>
    <w:rsid w:val="00166A4C"/>
    <w:rsid w:val="00166B1A"/>
    <w:rsid w:val="00170443"/>
    <w:rsid w:val="001740CE"/>
    <w:rsid w:val="00175225"/>
    <w:rsid w:val="00176392"/>
    <w:rsid w:val="0017666F"/>
    <w:rsid w:val="00177BBF"/>
    <w:rsid w:val="0018072A"/>
    <w:rsid w:val="00180B17"/>
    <w:rsid w:val="0018103D"/>
    <w:rsid w:val="0018156F"/>
    <w:rsid w:val="00181929"/>
    <w:rsid w:val="0018304A"/>
    <w:rsid w:val="00183A81"/>
    <w:rsid w:val="001860F9"/>
    <w:rsid w:val="0018638C"/>
    <w:rsid w:val="00187564"/>
    <w:rsid w:val="00187AF6"/>
    <w:rsid w:val="00191F51"/>
    <w:rsid w:val="00195FF9"/>
    <w:rsid w:val="001A0810"/>
    <w:rsid w:val="001A0D33"/>
    <w:rsid w:val="001A3F26"/>
    <w:rsid w:val="001A4193"/>
    <w:rsid w:val="001A5A6F"/>
    <w:rsid w:val="001A6904"/>
    <w:rsid w:val="001A6E38"/>
    <w:rsid w:val="001B3835"/>
    <w:rsid w:val="001B7820"/>
    <w:rsid w:val="001B7C23"/>
    <w:rsid w:val="001C0431"/>
    <w:rsid w:val="001C114B"/>
    <w:rsid w:val="001C1DBA"/>
    <w:rsid w:val="001C2797"/>
    <w:rsid w:val="001C627F"/>
    <w:rsid w:val="001C63AA"/>
    <w:rsid w:val="001D0349"/>
    <w:rsid w:val="001D05E9"/>
    <w:rsid w:val="001D0A34"/>
    <w:rsid w:val="001D2E7D"/>
    <w:rsid w:val="001D2FB7"/>
    <w:rsid w:val="001D4EF5"/>
    <w:rsid w:val="001D5FE0"/>
    <w:rsid w:val="001D6125"/>
    <w:rsid w:val="001D6272"/>
    <w:rsid w:val="001E18CE"/>
    <w:rsid w:val="001E4EA4"/>
    <w:rsid w:val="001E4F74"/>
    <w:rsid w:val="001E65FF"/>
    <w:rsid w:val="001F1F81"/>
    <w:rsid w:val="001F358C"/>
    <w:rsid w:val="001F4658"/>
    <w:rsid w:val="001F56BD"/>
    <w:rsid w:val="001F6F1E"/>
    <w:rsid w:val="001F7003"/>
    <w:rsid w:val="001F70FC"/>
    <w:rsid w:val="00200C39"/>
    <w:rsid w:val="002033BA"/>
    <w:rsid w:val="00204A8A"/>
    <w:rsid w:val="00206959"/>
    <w:rsid w:val="00206A8E"/>
    <w:rsid w:val="00210F6B"/>
    <w:rsid w:val="00212870"/>
    <w:rsid w:val="002142FC"/>
    <w:rsid w:val="00214D7C"/>
    <w:rsid w:val="00215440"/>
    <w:rsid w:val="0021575C"/>
    <w:rsid w:val="002163EC"/>
    <w:rsid w:val="00216770"/>
    <w:rsid w:val="00217F63"/>
    <w:rsid w:val="00220571"/>
    <w:rsid w:val="002229F8"/>
    <w:rsid w:val="002231F8"/>
    <w:rsid w:val="00223307"/>
    <w:rsid w:val="002302BE"/>
    <w:rsid w:val="00232214"/>
    <w:rsid w:val="002344B1"/>
    <w:rsid w:val="00234F0D"/>
    <w:rsid w:val="00235E01"/>
    <w:rsid w:val="0023754E"/>
    <w:rsid w:val="00237BD2"/>
    <w:rsid w:val="00240931"/>
    <w:rsid w:val="00243B8D"/>
    <w:rsid w:val="002456BC"/>
    <w:rsid w:val="00245F9A"/>
    <w:rsid w:val="00253ED0"/>
    <w:rsid w:val="00256FD0"/>
    <w:rsid w:val="0025711A"/>
    <w:rsid w:val="00260FF4"/>
    <w:rsid w:val="00261518"/>
    <w:rsid w:val="0026368D"/>
    <w:rsid w:val="002640C0"/>
    <w:rsid w:val="0026680C"/>
    <w:rsid w:val="00266A16"/>
    <w:rsid w:val="00270FAB"/>
    <w:rsid w:val="00272437"/>
    <w:rsid w:val="00275412"/>
    <w:rsid w:val="00275A48"/>
    <w:rsid w:val="00276751"/>
    <w:rsid w:val="00276D0B"/>
    <w:rsid w:val="002811BA"/>
    <w:rsid w:val="00286C52"/>
    <w:rsid w:val="00287D64"/>
    <w:rsid w:val="0029261A"/>
    <w:rsid w:val="0029330C"/>
    <w:rsid w:val="00294C7F"/>
    <w:rsid w:val="00296C43"/>
    <w:rsid w:val="0029716F"/>
    <w:rsid w:val="002A0EA4"/>
    <w:rsid w:val="002A19C3"/>
    <w:rsid w:val="002A2985"/>
    <w:rsid w:val="002A7594"/>
    <w:rsid w:val="002B01B1"/>
    <w:rsid w:val="002B01C4"/>
    <w:rsid w:val="002B0D18"/>
    <w:rsid w:val="002B1A44"/>
    <w:rsid w:val="002B317E"/>
    <w:rsid w:val="002B4D3B"/>
    <w:rsid w:val="002B7420"/>
    <w:rsid w:val="002C0B27"/>
    <w:rsid w:val="002C1623"/>
    <w:rsid w:val="002C2BA9"/>
    <w:rsid w:val="002C3CB3"/>
    <w:rsid w:val="002C5084"/>
    <w:rsid w:val="002C7113"/>
    <w:rsid w:val="002C78C6"/>
    <w:rsid w:val="002D00DE"/>
    <w:rsid w:val="002D034C"/>
    <w:rsid w:val="002D38DB"/>
    <w:rsid w:val="002D6A93"/>
    <w:rsid w:val="002D6FD6"/>
    <w:rsid w:val="002D7A92"/>
    <w:rsid w:val="002E129B"/>
    <w:rsid w:val="002E1B5D"/>
    <w:rsid w:val="002E3064"/>
    <w:rsid w:val="002E3301"/>
    <w:rsid w:val="002F33F5"/>
    <w:rsid w:val="002F7C96"/>
    <w:rsid w:val="00301077"/>
    <w:rsid w:val="00304D24"/>
    <w:rsid w:val="003052A2"/>
    <w:rsid w:val="00306096"/>
    <w:rsid w:val="00307EF7"/>
    <w:rsid w:val="00310A81"/>
    <w:rsid w:val="003118B4"/>
    <w:rsid w:val="00311D2A"/>
    <w:rsid w:val="00315B66"/>
    <w:rsid w:val="00315B69"/>
    <w:rsid w:val="00320979"/>
    <w:rsid w:val="0032333F"/>
    <w:rsid w:val="00325798"/>
    <w:rsid w:val="00330840"/>
    <w:rsid w:val="00330C55"/>
    <w:rsid w:val="003311EC"/>
    <w:rsid w:val="0033236F"/>
    <w:rsid w:val="00334427"/>
    <w:rsid w:val="003349D6"/>
    <w:rsid w:val="00334CFB"/>
    <w:rsid w:val="00336A35"/>
    <w:rsid w:val="00343328"/>
    <w:rsid w:val="00344470"/>
    <w:rsid w:val="00344823"/>
    <w:rsid w:val="00345B9D"/>
    <w:rsid w:val="00346883"/>
    <w:rsid w:val="00346A25"/>
    <w:rsid w:val="003470CF"/>
    <w:rsid w:val="00351B82"/>
    <w:rsid w:val="00356EED"/>
    <w:rsid w:val="00362AF1"/>
    <w:rsid w:val="00363569"/>
    <w:rsid w:val="003645DE"/>
    <w:rsid w:val="00371573"/>
    <w:rsid w:val="00373C7F"/>
    <w:rsid w:val="00374DD8"/>
    <w:rsid w:val="00375638"/>
    <w:rsid w:val="00380D3F"/>
    <w:rsid w:val="00381522"/>
    <w:rsid w:val="0038258E"/>
    <w:rsid w:val="00382EFF"/>
    <w:rsid w:val="00385207"/>
    <w:rsid w:val="003852AF"/>
    <w:rsid w:val="00387631"/>
    <w:rsid w:val="00387A7D"/>
    <w:rsid w:val="003908A8"/>
    <w:rsid w:val="003963AD"/>
    <w:rsid w:val="003967D4"/>
    <w:rsid w:val="0039718B"/>
    <w:rsid w:val="0039738C"/>
    <w:rsid w:val="003A06B5"/>
    <w:rsid w:val="003A4420"/>
    <w:rsid w:val="003B23E5"/>
    <w:rsid w:val="003B3E23"/>
    <w:rsid w:val="003B4BFA"/>
    <w:rsid w:val="003B4CA6"/>
    <w:rsid w:val="003B5FA2"/>
    <w:rsid w:val="003B6760"/>
    <w:rsid w:val="003B6A21"/>
    <w:rsid w:val="003C2285"/>
    <w:rsid w:val="003C27ED"/>
    <w:rsid w:val="003C315D"/>
    <w:rsid w:val="003C5E40"/>
    <w:rsid w:val="003C69A5"/>
    <w:rsid w:val="003D00A0"/>
    <w:rsid w:val="003D3159"/>
    <w:rsid w:val="003D717A"/>
    <w:rsid w:val="003E36AE"/>
    <w:rsid w:val="003E4AFC"/>
    <w:rsid w:val="003E5CCB"/>
    <w:rsid w:val="003E7D80"/>
    <w:rsid w:val="003F08F5"/>
    <w:rsid w:val="003F1857"/>
    <w:rsid w:val="003F1B95"/>
    <w:rsid w:val="003F4856"/>
    <w:rsid w:val="003F4CFB"/>
    <w:rsid w:val="003F5F47"/>
    <w:rsid w:val="003F6F7D"/>
    <w:rsid w:val="0040263E"/>
    <w:rsid w:val="0041280D"/>
    <w:rsid w:val="00412F45"/>
    <w:rsid w:val="004134E6"/>
    <w:rsid w:val="00415B07"/>
    <w:rsid w:val="0041CD6F"/>
    <w:rsid w:val="004213F5"/>
    <w:rsid w:val="0042408D"/>
    <w:rsid w:val="00427998"/>
    <w:rsid w:val="004306E8"/>
    <w:rsid w:val="00431E41"/>
    <w:rsid w:val="004321BC"/>
    <w:rsid w:val="004359B4"/>
    <w:rsid w:val="004439D2"/>
    <w:rsid w:val="00445B07"/>
    <w:rsid w:val="00447E6F"/>
    <w:rsid w:val="00451FF4"/>
    <w:rsid w:val="004521C0"/>
    <w:rsid w:val="00452487"/>
    <w:rsid w:val="00452CFE"/>
    <w:rsid w:val="00453151"/>
    <w:rsid w:val="00455323"/>
    <w:rsid w:val="00457503"/>
    <w:rsid w:val="0046100F"/>
    <w:rsid w:val="0046270E"/>
    <w:rsid w:val="00465936"/>
    <w:rsid w:val="00465C4A"/>
    <w:rsid w:val="00466522"/>
    <w:rsid w:val="00482ABD"/>
    <w:rsid w:val="00482B2D"/>
    <w:rsid w:val="00485218"/>
    <w:rsid w:val="00485A5E"/>
    <w:rsid w:val="004868C3"/>
    <w:rsid w:val="00487DF0"/>
    <w:rsid w:val="00490A85"/>
    <w:rsid w:val="004916B6"/>
    <w:rsid w:val="00496B91"/>
    <w:rsid w:val="004A09CD"/>
    <w:rsid w:val="004A1501"/>
    <w:rsid w:val="004A24C9"/>
    <w:rsid w:val="004A2A12"/>
    <w:rsid w:val="004A7024"/>
    <w:rsid w:val="004A7431"/>
    <w:rsid w:val="004A773E"/>
    <w:rsid w:val="004B2584"/>
    <w:rsid w:val="004B2DF5"/>
    <w:rsid w:val="004B42F8"/>
    <w:rsid w:val="004B4BBF"/>
    <w:rsid w:val="004B7B3F"/>
    <w:rsid w:val="004C04DB"/>
    <w:rsid w:val="004C59D1"/>
    <w:rsid w:val="004D0C3F"/>
    <w:rsid w:val="004D10D8"/>
    <w:rsid w:val="004D15E9"/>
    <w:rsid w:val="004D16B8"/>
    <w:rsid w:val="004D2291"/>
    <w:rsid w:val="004D3548"/>
    <w:rsid w:val="004D5B74"/>
    <w:rsid w:val="004D6543"/>
    <w:rsid w:val="004D6646"/>
    <w:rsid w:val="004E5801"/>
    <w:rsid w:val="004E64A5"/>
    <w:rsid w:val="004E64CC"/>
    <w:rsid w:val="004F27D5"/>
    <w:rsid w:val="004F39E3"/>
    <w:rsid w:val="004F479D"/>
    <w:rsid w:val="004F7143"/>
    <w:rsid w:val="00501D93"/>
    <w:rsid w:val="00503054"/>
    <w:rsid w:val="0050397F"/>
    <w:rsid w:val="00503F38"/>
    <w:rsid w:val="00506E59"/>
    <w:rsid w:val="00507837"/>
    <w:rsid w:val="00514993"/>
    <w:rsid w:val="005202DF"/>
    <w:rsid w:val="0052110E"/>
    <w:rsid w:val="00525C92"/>
    <w:rsid w:val="005276D0"/>
    <w:rsid w:val="00527C3A"/>
    <w:rsid w:val="005309EC"/>
    <w:rsid w:val="00530AE8"/>
    <w:rsid w:val="005319DF"/>
    <w:rsid w:val="00531D5C"/>
    <w:rsid w:val="00534C1D"/>
    <w:rsid w:val="00536C76"/>
    <w:rsid w:val="00537BE6"/>
    <w:rsid w:val="00540103"/>
    <w:rsid w:val="005409A5"/>
    <w:rsid w:val="00547672"/>
    <w:rsid w:val="00550054"/>
    <w:rsid w:val="00555757"/>
    <w:rsid w:val="005560AC"/>
    <w:rsid w:val="005623EB"/>
    <w:rsid w:val="00563ABD"/>
    <w:rsid w:val="005642A1"/>
    <w:rsid w:val="00565D48"/>
    <w:rsid w:val="00570EEA"/>
    <w:rsid w:val="00573D62"/>
    <w:rsid w:val="00577C53"/>
    <w:rsid w:val="00577F49"/>
    <w:rsid w:val="005817D0"/>
    <w:rsid w:val="005826A4"/>
    <w:rsid w:val="00583D41"/>
    <w:rsid w:val="00584FF2"/>
    <w:rsid w:val="00586985"/>
    <w:rsid w:val="0059013E"/>
    <w:rsid w:val="00592EB0"/>
    <w:rsid w:val="00596AC2"/>
    <w:rsid w:val="00596CCB"/>
    <w:rsid w:val="0059B51B"/>
    <w:rsid w:val="005A129E"/>
    <w:rsid w:val="005A14FA"/>
    <w:rsid w:val="005A217D"/>
    <w:rsid w:val="005A2476"/>
    <w:rsid w:val="005A718D"/>
    <w:rsid w:val="005A76E6"/>
    <w:rsid w:val="005B0346"/>
    <w:rsid w:val="005B4AF5"/>
    <w:rsid w:val="005B5455"/>
    <w:rsid w:val="005B57A4"/>
    <w:rsid w:val="005C081F"/>
    <w:rsid w:val="005C2B0B"/>
    <w:rsid w:val="005C4631"/>
    <w:rsid w:val="005C6EC3"/>
    <w:rsid w:val="005D0714"/>
    <w:rsid w:val="005D54EB"/>
    <w:rsid w:val="005D6683"/>
    <w:rsid w:val="005D7469"/>
    <w:rsid w:val="005D756E"/>
    <w:rsid w:val="005E0490"/>
    <w:rsid w:val="005E2B88"/>
    <w:rsid w:val="005E2BFB"/>
    <w:rsid w:val="005E3CBA"/>
    <w:rsid w:val="005E53A4"/>
    <w:rsid w:val="005E5A5A"/>
    <w:rsid w:val="005E7B6E"/>
    <w:rsid w:val="005F16D5"/>
    <w:rsid w:val="005F48F9"/>
    <w:rsid w:val="005F720D"/>
    <w:rsid w:val="00600998"/>
    <w:rsid w:val="00600DCC"/>
    <w:rsid w:val="00602B51"/>
    <w:rsid w:val="00602E2A"/>
    <w:rsid w:val="00605740"/>
    <w:rsid w:val="00607537"/>
    <w:rsid w:val="0060758C"/>
    <w:rsid w:val="00607A1E"/>
    <w:rsid w:val="00607E0E"/>
    <w:rsid w:val="00610539"/>
    <w:rsid w:val="00611F3E"/>
    <w:rsid w:val="006152A7"/>
    <w:rsid w:val="006153B4"/>
    <w:rsid w:val="00616281"/>
    <w:rsid w:val="00616B51"/>
    <w:rsid w:val="00617AFA"/>
    <w:rsid w:val="00620AF3"/>
    <w:rsid w:val="00622EE8"/>
    <w:rsid w:val="00625316"/>
    <w:rsid w:val="00626613"/>
    <w:rsid w:val="0062739C"/>
    <w:rsid w:val="006315A4"/>
    <w:rsid w:val="00631DDF"/>
    <w:rsid w:val="00633000"/>
    <w:rsid w:val="006332D5"/>
    <w:rsid w:val="00634D55"/>
    <w:rsid w:val="00636B46"/>
    <w:rsid w:val="00637150"/>
    <w:rsid w:val="00642D02"/>
    <w:rsid w:val="00643E47"/>
    <w:rsid w:val="00646B34"/>
    <w:rsid w:val="006471B2"/>
    <w:rsid w:val="00647E75"/>
    <w:rsid w:val="00652C5A"/>
    <w:rsid w:val="00652CDB"/>
    <w:rsid w:val="00655EDD"/>
    <w:rsid w:val="006566A9"/>
    <w:rsid w:val="00660049"/>
    <w:rsid w:val="00660887"/>
    <w:rsid w:val="00664748"/>
    <w:rsid w:val="006648F1"/>
    <w:rsid w:val="00667497"/>
    <w:rsid w:val="00667E76"/>
    <w:rsid w:val="00674FB9"/>
    <w:rsid w:val="00676F85"/>
    <w:rsid w:val="006779AF"/>
    <w:rsid w:val="00677E39"/>
    <w:rsid w:val="00683F5A"/>
    <w:rsid w:val="0068552D"/>
    <w:rsid w:val="00685F38"/>
    <w:rsid w:val="0068693D"/>
    <w:rsid w:val="0068703F"/>
    <w:rsid w:val="0068722A"/>
    <w:rsid w:val="00690776"/>
    <w:rsid w:val="006923E9"/>
    <w:rsid w:val="00692570"/>
    <w:rsid w:val="006936E8"/>
    <w:rsid w:val="006A1430"/>
    <w:rsid w:val="006A34C4"/>
    <w:rsid w:val="006A3899"/>
    <w:rsid w:val="006B1031"/>
    <w:rsid w:val="006B16D7"/>
    <w:rsid w:val="006B755E"/>
    <w:rsid w:val="006C3EE8"/>
    <w:rsid w:val="006D53C4"/>
    <w:rsid w:val="006D68EC"/>
    <w:rsid w:val="006D6B29"/>
    <w:rsid w:val="006E239F"/>
    <w:rsid w:val="006E2DF1"/>
    <w:rsid w:val="006E3877"/>
    <w:rsid w:val="006E5381"/>
    <w:rsid w:val="006E65E5"/>
    <w:rsid w:val="006F0FD3"/>
    <w:rsid w:val="006F3E9D"/>
    <w:rsid w:val="006F7092"/>
    <w:rsid w:val="006F78ED"/>
    <w:rsid w:val="007023DE"/>
    <w:rsid w:val="007062DE"/>
    <w:rsid w:val="00706F34"/>
    <w:rsid w:val="00710836"/>
    <w:rsid w:val="00711EA2"/>
    <w:rsid w:val="00714BC7"/>
    <w:rsid w:val="00717D8B"/>
    <w:rsid w:val="00721044"/>
    <w:rsid w:val="007229B9"/>
    <w:rsid w:val="00724400"/>
    <w:rsid w:val="007278C6"/>
    <w:rsid w:val="00730896"/>
    <w:rsid w:val="007348AD"/>
    <w:rsid w:val="007367D8"/>
    <w:rsid w:val="00737384"/>
    <w:rsid w:val="007415AC"/>
    <w:rsid w:val="00742663"/>
    <w:rsid w:val="00743C14"/>
    <w:rsid w:val="007443E4"/>
    <w:rsid w:val="0075254E"/>
    <w:rsid w:val="0075272E"/>
    <w:rsid w:val="00753B42"/>
    <w:rsid w:val="0075501F"/>
    <w:rsid w:val="0075666A"/>
    <w:rsid w:val="00761A90"/>
    <w:rsid w:val="00762C93"/>
    <w:rsid w:val="007643A6"/>
    <w:rsid w:val="007675CA"/>
    <w:rsid w:val="00767BB0"/>
    <w:rsid w:val="007702D4"/>
    <w:rsid w:val="007705D2"/>
    <w:rsid w:val="00772366"/>
    <w:rsid w:val="00773448"/>
    <w:rsid w:val="00773EAE"/>
    <w:rsid w:val="00774A2B"/>
    <w:rsid w:val="007771EC"/>
    <w:rsid w:val="00781069"/>
    <w:rsid w:val="00781694"/>
    <w:rsid w:val="00782706"/>
    <w:rsid w:val="00782CAD"/>
    <w:rsid w:val="00783C61"/>
    <w:rsid w:val="007847EA"/>
    <w:rsid w:val="00784DF7"/>
    <w:rsid w:val="007865DA"/>
    <w:rsid w:val="007874CA"/>
    <w:rsid w:val="00787B86"/>
    <w:rsid w:val="00787DD5"/>
    <w:rsid w:val="00790262"/>
    <w:rsid w:val="00791706"/>
    <w:rsid w:val="0079242F"/>
    <w:rsid w:val="007925DD"/>
    <w:rsid w:val="0079298A"/>
    <w:rsid w:val="00794353"/>
    <w:rsid w:val="007953E9"/>
    <w:rsid w:val="007A3191"/>
    <w:rsid w:val="007A77DE"/>
    <w:rsid w:val="007A7BD9"/>
    <w:rsid w:val="007B02DC"/>
    <w:rsid w:val="007B0487"/>
    <w:rsid w:val="007B0D3B"/>
    <w:rsid w:val="007B23F1"/>
    <w:rsid w:val="007B7DB2"/>
    <w:rsid w:val="007B7EBE"/>
    <w:rsid w:val="007C2ADE"/>
    <w:rsid w:val="007C2F8D"/>
    <w:rsid w:val="007D025C"/>
    <w:rsid w:val="007D119E"/>
    <w:rsid w:val="007D3AD9"/>
    <w:rsid w:val="007D6640"/>
    <w:rsid w:val="007D672D"/>
    <w:rsid w:val="007E10A5"/>
    <w:rsid w:val="007E39D4"/>
    <w:rsid w:val="007E3B68"/>
    <w:rsid w:val="007E570A"/>
    <w:rsid w:val="007E5960"/>
    <w:rsid w:val="007E5ED7"/>
    <w:rsid w:val="007E7C10"/>
    <w:rsid w:val="007F1A81"/>
    <w:rsid w:val="007F31FB"/>
    <w:rsid w:val="007F4526"/>
    <w:rsid w:val="007F4C06"/>
    <w:rsid w:val="007F66DF"/>
    <w:rsid w:val="00803B6A"/>
    <w:rsid w:val="008047EB"/>
    <w:rsid w:val="00805F68"/>
    <w:rsid w:val="0081782B"/>
    <w:rsid w:val="00817EFB"/>
    <w:rsid w:val="008271F5"/>
    <w:rsid w:val="008346E9"/>
    <w:rsid w:val="00835210"/>
    <w:rsid w:val="00841E08"/>
    <w:rsid w:val="008436D0"/>
    <w:rsid w:val="00845B30"/>
    <w:rsid w:val="00846E1F"/>
    <w:rsid w:val="00847845"/>
    <w:rsid w:val="008504EC"/>
    <w:rsid w:val="008529A2"/>
    <w:rsid w:val="00853B4F"/>
    <w:rsid w:val="00854DA4"/>
    <w:rsid w:val="0086052B"/>
    <w:rsid w:val="008610FA"/>
    <w:rsid w:val="00861F29"/>
    <w:rsid w:val="00862140"/>
    <w:rsid w:val="00863FC2"/>
    <w:rsid w:val="00867CBF"/>
    <w:rsid w:val="00874EF9"/>
    <w:rsid w:val="00875575"/>
    <w:rsid w:val="008767AD"/>
    <w:rsid w:val="008774FF"/>
    <w:rsid w:val="00882333"/>
    <w:rsid w:val="00883272"/>
    <w:rsid w:val="00883460"/>
    <w:rsid w:val="00884616"/>
    <w:rsid w:val="008858A1"/>
    <w:rsid w:val="0088769B"/>
    <w:rsid w:val="008905ED"/>
    <w:rsid w:val="00891789"/>
    <w:rsid w:val="008947E7"/>
    <w:rsid w:val="00894919"/>
    <w:rsid w:val="008953CC"/>
    <w:rsid w:val="008954E9"/>
    <w:rsid w:val="00897B1E"/>
    <w:rsid w:val="008A2FEB"/>
    <w:rsid w:val="008A3190"/>
    <w:rsid w:val="008A4619"/>
    <w:rsid w:val="008A582B"/>
    <w:rsid w:val="008A644D"/>
    <w:rsid w:val="008B142C"/>
    <w:rsid w:val="008B66B7"/>
    <w:rsid w:val="008B695C"/>
    <w:rsid w:val="008B6FB3"/>
    <w:rsid w:val="008C49F7"/>
    <w:rsid w:val="008D17C6"/>
    <w:rsid w:val="008D3621"/>
    <w:rsid w:val="008D3A81"/>
    <w:rsid w:val="008D4C7F"/>
    <w:rsid w:val="008D5085"/>
    <w:rsid w:val="008E2817"/>
    <w:rsid w:val="008E42A2"/>
    <w:rsid w:val="008E4710"/>
    <w:rsid w:val="008E5A5C"/>
    <w:rsid w:val="008E6607"/>
    <w:rsid w:val="008F02CB"/>
    <w:rsid w:val="008F0A50"/>
    <w:rsid w:val="008F0E60"/>
    <w:rsid w:val="008F19E4"/>
    <w:rsid w:val="008F220D"/>
    <w:rsid w:val="008F224D"/>
    <w:rsid w:val="008F2B24"/>
    <w:rsid w:val="008F36A7"/>
    <w:rsid w:val="008F39A7"/>
    <w:rsid w:val="008F5974"/>
    <w:rsid w:val="008F6844"/>
    <w:rsid w:val="00900958"/>
    <w:rsid w:val="00900F82"/>
    <w:rsid w:val="0090120D"/>
    <w:rsid w:val="0090284B"/>
    <w:rsid w:val="0090760C"/>
    <w:rsid w:val="0091007E"/>
    <w:rsid w:val="009145E0"/>
    <w:rsid w:val="009175FA"/>
    <w:rsid w:val="009203CA"/>
    <w:rsid w:val="009205FA"/>
    <w:rsid w:val="009230F2"/>
    <w:rsid w:val="00923BC6"/>
    <w:rsid w:val="009252C0"/>
    <w:rsid w:val="00926A3A"/>
    <w:rsid w:val="00931BD4"/>
    <w:rsid w:val="00934782"/>
    <w:rsid w:val="00935959"/>
    <w:rsid w:val="009378AD"/>
    <w:rsid w:val="00937A25"/>
    <w:rsid w:val="009418AE"/>
    <w:rsid w:val="009423C4"/>
    <w:rsid w:val="0094439F"/>
    <w:rsid w:val="00946BAD"/>
    <w:rsid w:val="00949D9D"/>
    <w:rsid w:val="00951B23"/>
    <w:rsid w:val="0095341D"/>
    <w:rsid w:val="00961E1C"/>
    <w:rsid w:val="00965D0B"/>
    <w:rsid w:val="00965E3D"/>
    <w:rsid w:val="00970609"/>
    <w:rsid w:val="00971780"/>
    <w:rsid w:val="00971FD3"/>
    <w:rsid w:val="009725C6"/>
    <w:rsid w:val="00974031"/>
    <w:rsid w:val="009758C1"/>
    <w:rsid w:val="009763DB"/>
    <w:rsid w:val="00976BC1"/>
    <w:rsid w:val="00977EA9"/>
    <w:rsid w:val="00981556"/>
    <w:rsid w:val="00981DDA"/>
    <w:rsid w:val="0098514D"/>
    <w:rsid w:val="009860D4"/>
    <w:rsid w:val="00986B2F"/>
    <w:rsid w:val="00990792"/>
    <w:rsid w:val="00990B3F"/>
    <w:rsid w:val="00994487"/>
    <w:rsid w:val="009948D5"/>
    <w:rsid w:val="00995DBF"/>
    <w:rsid w:val="00996FB9"/>
    <w:rsid w:val="00997E87"/>
    <w:rsid w:val="009A13C2"/>
    <w:rsid w:val="009A241F"/>
    <w:rsid w:val="009A4B1E"/>
    <w:rsid w:val="009A55AD"/>
    <w:rsid w:val="009A5B44"/>
    <w:rsid w:val="009A69F1"/>
    <w:rsid w:val="009B090D"/>
    <w:rsid w:val="009B0E69"/>
    <w:rsid w:val="009B3F67"/>
    <w:rsid w:val="009C0724"/>
    <w:rsid w:val="009C1DC4"/>
    <w:rsid w:val="009C2C6C"/>
    <w:rsid w:val="009D0F97"/>
    <w:rsid w:val="009D1C15"/>
    <w:rsid w:val="009D2B2F"/>
    <w:rsid w:val="009D44CE"/>
    <w:rsid w:val="009D4FDD"/>
    <w:rsid w:val="009D6AE4"/>
    <w:rsid w:val="009E2F1F"/>
    <w:rsid w:val="009E420F"/>
    <w:rsid w:val="009F2F96"/>
    <w:rsid w:val="009F500F"/>
    <w:rsid w:val="009F5817"/>
    <w:rsid w:val="009F5FE6"/>
    <w:rsid w:val="009F75B8"/>
    <w:rsid w:val="00A01474"/>
    <w:rsid w:val="00A04474"/>
    <w:rsid w:val="00A06FE5"/>
    <w:rsid w:val="00A1044C"/>
    <w:rsid w:val="00A1077C"/>
    <w:rsid w:val="00A10D50"/>
    <w:rsid w:val="00A114EF"/>
    <w:rsid w:val="00A11E7F"/>
    <w:rsid w:val="00A15A33"/>
    <w:rsid w:val="00A17FBF"/>
    <w:rsid w:val="00A25292"/>
    <w:rsid w:val="00A262B6"/>
    <w:rsid w:val="00A3158D"/>
    <w:rsid w:val="00A31DAE"/>
    <w:rsid w:val="00A33F6B"/>
    <w:rsid w:val="00A355F5"/>
    <w:rsid w:val="00A369B7"/>
    <w:rsid w:val="00A3751E"/>
    <w:rsid w:val="00A37CA4"/>
    <w:rsid w:val="00A41C1B"/>
    <w:rsid w:val="00A41F1E"/>
    <w:rsid w:val="00A4703A"/>
    <w:rsid w:val="00A47FD4"/>
    <w:rsid w:val="00A50353"/>
    <w:rsid w:val="00A5090A"/>
    <w:rsid w:val="00A54C3F"/>
    <w:rsid w:val="00A55244"/>
    <w:rsid w:val="00A55D6B"/>
    <w:rsid w:val="00A57C4E"/>
    <w:rsid w:val="00A608DB"/>
    <w:rsid w:val="00A62F6D"/>
    <w:rsid w:val="00A66385"/>
    <w:rsid w:val="00A7271B"/>
    <w:rsid w:val="00A73237"/>
    <w:rsid w:val="00A74201"/>
    <w:rsid w:val="00A752A2"/>
    <w:rsid w:val="00A7546C"/>
    <w:rsid w:val="00A7626A"/>
    <w:rsid w:val="00A820E0"/>
    <w:rsid w:val="00A841BD"/>
    <w:rsid w:val="00A864B0"/>
    <w:rsid w:val="00A87ECF"/>
    <w:rsid w:val="00A918B9"/>
    <w:rsid w:val="00A943B6"/>
    <w:rsid w:val="00AA02D1"/>
    <w:rsid w:val="00AA6059"/>
    <w:rsid w:val="00AA7833"/>
    <w:rsid w:val="00AB0929"/>
    <w:rsid w:val="00AB0ADA"/>
    <w:rsid w:val="00AB44B3"/>
    <w:rsid w:val="00AB68B5"/>
    <w:rsid w:val="00AB7205"/>
    <w:rsid w:val="00AC1055"/>
    <w:rsid w:val="00AC1976"/>
    <w:rsid w:val="00AC3916"/>
    <w:rsid w:val="00AC3D16"/>
    <w:rsid w:val="00AC52B5"/>
    <w:rsid w:val="00AC7018"/>
    <w:rsid w:val="00AD0264"/>
    <w:rsid w:val="00AD0852"/>
    <w:rsid w:val="00AD09CC"/>
    <w:rsid w:val="00AD4F85"/>
    <w:rsid w:val="00AD593C"/>
    <w:rsid w:val="00AE00D7"/>
    <w:rsid w:val="00AE3FDB"/>
    <w:rsid w:val="00AE4BC0"/>
    <w:rsid w:val="00AE52C5"/>
    <w:rsid w:val="00AE695E"/>
    <w:rsid w:val="00AF12F3"/>
    <w:rsid w:val="00AF1EA3"/>
    <w:rsid w:val="00AF299C"/>
    <w:rsid w:val="00AF6475"/>
    <w:rsid w:val="00AF6C5C"/>
    <w:rsid w:val="00B00291"/>
    <w:rsid w:val="00B01113"/>
    <w:rsid w:val="00B018A0"/>
    <w:rsid w:val="00B0382B"/>
    <w:rsid w:val="00B116DA"/>
    <w:rsid w:val="00B11FA6"/>
    <w:rsid w:val="00B12C65"/>
    <w:rsid w:val="00B12D25"/>
    <w:rsid w:val="00B144F1"/>
    <w:rsid w:val="00B14D4A"/>
    <w:rsid w:val="00B20313"/>
    <w:rsid w:val="00B2179F"/>
    <w:rsid w:val="00B2228D"/>
    <w:rsid w:val="00B22CE7"/>
    <w:rsid w:val="00B23F02"/>
    <w:rsid w:val="00B25485"/>
    <w:rsid w:val="00B267E5"/>
    <w:rsid w:val="00B272EE"/>
    <w:rsid w:val="00B31ECC"/>
    <w:rsid w:val="00B31F17"/>
    <w:rsid w:val="00B34015"/>
    <w:rsid w:val="00B3525C"/>
    <w:rsid w:val="00B3771A"/>
    <w:rsid w:val="00B42011"/>
    <w:rsid w:val="00B42AF5"/>
    <w:rsid w:val="00B43204"/>
    <w:rsid w:val="00B43AD7"/>
    <w:rsid w:val="00B44E1F"/>
    <w:rsid w:val="00B46876"/>
    <w:rsid w:val="00B47A4F"/>
    <w:rsid w:val="00B47F9F"/>
    <w:rsid w:val="00B50641"/>
    <w:rsid w:val="00B57D04"/>
    <w:rsid w:val="00B60408"/>
    <w:rsid w:val="00B6096F"/>
    <w:rsid w:val="00B657B0"/>
    <w:rsid w:val="00B6683B"/>
    <w:rsid w:val="00B67040"/>
    <w:rsid w:val="00B67D31"/>
    <w:rsid w:val="00B72977"/>
    <w:rsid w:val="00B76401"/>
    <w:rsid w:val="00B81363"/>
    <w:rsid w:val="00B81695"/>
    <w:rsid w:val="00B81CFB"/>
    <w:rsid w:val="00B838A5"/>
    <w:rsid w:val="00B846A2"/>
    <w:rsid w:val="00B86147"/>
    <w:rsid w:val="00B8753D"/>
    <w:rsid w:val="00B8776E"/>
    <w:rsid w:val="00B919E4"/>
    <w:rsid w:val="00B94B7E"/>
    <w:rsid w:val="00B95B05"/>
    <w:rsid w:val="00BA685D"/>
    <w:rsid w:val="00BB2395"/>
    <w:rsid w:val="00BB2541"/>
    <w:rsid w:val="00BB338D"/>
    <w:rsid w:val="00BB384B"/>
    <w:rsid w:val="00BB4B4E"/>
    <w:rsid w:val="00BB585B"/>
    <w:rsid w:val="00BC121C"/>
    <w:rsid w:val="00BC1346"/>
    <w:rsid w:val="00BC3609"/>
    <w:rsid w:val="00BC54FD"/>
    <w:rsid w:val="00BC6887"/>
    <w:rsid w:val="00BD0599"/>
    <w:rsid w:val="00BD1D82"/>
    <w:rsid w:val="00BD2753"/>
    <w:rsid w:val="00BD3265"/>
    <w:rsid w:val="00BD4E3C"/>
    <w:rsid w:val="00BE0CF0"/>
    <w:rsid w:val="00BE469C"/>
    <w:rsid w:val="00BF443C"/>
    <w:rsid w:val="00BF5936"/>
    <w:rsid w:val="00BF7396"/>
    <w:rsid w:val="00C000ED"/>
    <w:rsid w:val="00C00878"/>
    <w:rsid w:val="00C01699"/>
    <w:rsid w:val="00C0293B"/>
    <w:rsid w:val="00C03B66"/>
    <w:rsid w:val="00C06EE7"/>
    <w:rsid w:val="00C07FB2"/>
    <w:rsid w:val="00C10C00"/>
    <w:rsid w:val="00C15A06"/>
    <w:rsid w:val="00C1782E"/>
    <w:rsid w:val="00C17DA3"/>
    <w:rsid w:val="00C20358"/>
    <w:rsid w:val="00C222A3"/>
    <w:rsid w:val="00C23DB7"/>
    <w:rsid w:val="00C24A0B"/>
    <w:rsid w:val="00C2595D"/>
    <w:rsid w:val="00C25E02"/>
    <w:rsid w:val="00C3146B"/>
    <w:rsid w:val="00C325C9"/>
    <w:rsid w:val="00C32E3D"/>
    <w:rsid w:val="00C3369C"/>
    <w:rsid w:val="00C3419D"/>
    <w:rsid w:val="00C35B6B"/>
    <w:rsid w:val="00C41DEF"/>
    <w:rsid w:val="00C4671F"/>
    <w:rsid w:val="00C5027C"/>
    <w:rsid w:val="00C5289E"/>
    <w:rsid w:val="00C54810"/>
    <w:rsid w:val="00C555B3"/>
    <w:rsid w:val="00C62A4B"/>
    <w:rsid w:val="00C6453A"/>
    <w:rsid w:val="00C66400"/>
    <w:rsid w:val="00C66998"/>
    <w:rsid w:val="00C717FF"/>
    <w:rsid w:val="00C74223"/>
    <w:rsid w:val="00C7444F"/>
    <w:rsid w:val="00C819D8"/>
    <w:rsid w:val="00C84736"/>
    <w:rsid w:val="00C8494A"/>
    <w:rsid w:val="00C86FFA"/>
    <w:rsid w:val="00C901B4"/>
    <w:rsid w:val="00C93881"/>
    <w:rsid w:val="00C93A5C"/>
    <w:rsid w:val="00C95C31"/>
    <w:rsid w:val="00C962D8"/>
    <w:rsid w:val="00C965DC"/>
    <w:rsid w:val="00CA44A0"/>
    <w:rsid w:val="00CA5393"/>
    <w:rsid w:val="00CA617D"/>
    <w:rsid w:val="00CA66A9"/>
    <w:rsid w:val="00CA7136"/>
    <w:rsid w:val="00CB18C2"/>
    <w:rsid w:val="00CB1A44"/>
    <w:rsid w:val="00CB1E15"/>
    <w:rsid w:val="00CC010C"/>
    <w:rsid w:val="00CC3BB0"/>
    <w:rsid w:val="00CD1559"/>
    <w:rsid w:val="00CD53E8"/>
    <w:rsid w:val="00CD5E76"/>
    <w:rsid w:val="00CD7C5C"/>
    <w:rsid w:val="00CE062C"/>
    <w:rsid w:val="00CE0C48"/>
    <w:rsid w:val="00CE5CDD"/>
    <w:rsid w:val="00CE7F41"/>
    <w:rsid w:val="00CF5DCC"/>
    <w:rsid w:val="00D00302"/>
    <w:rsid w:val="00D07910"/>
    <w:rsid w:val="00D11473"/>
    <w:rsid w:val="00D1182C"/>
    <w:rsid w:val="00D13001"/>
    <w:rsid w:val="00D13F2B"/>
    <w:rsid w:val="00D14249"/>
    <w:rsid w:val="00D14ED8"/>
    <w:rsid w:val="00D17AE7"/>
    <w:rsid w:val="00D17C4F"/>
    <w:rsid w:val="00D22CDD"/>
    <w:rsid w:val="00D23AC6"/>
    <w:rsid w:val="00D37A8A"/>
    <w:rsid w:val="00D37F73"/>
    <w:rsid w:val="00D406D6"/>
    <w:rsid w:val="00D41702"/>
    <w:rsid w:val="00D41CF6"/>
    <w:rsid w:val="00D42314"/>
    <w:rsid w:val="00D44C61"/>
    <w:rsid w:val="00D513DC"/>
    <w:rsid w:val="00D51569"/>
    <w:rsid w:val="00D5211E"/>
    <w:rsid w:val="00D5228C"/>
    <w:rsid w:val="00D54858"/>
    <w:rsid w:val="00D60063"/>
    <w:rsid w:val="00D60889"/>
    <w:rsid w:val="00D6293A"/>
    <w:rsid w:val="00D642BE"/>
    <w:rsid w:val="00D64763"/>
    <w:rsid w:val="00D65F80"/>
    <w:rsid w:val="00D709DA"/>
    <w:rsid w:val="00D71493"/>
    <w:rsid w:val="00D71A75"/>
    <w:rsid w:val="00D73974"/>
    <w:rsid w:val="00D73A97"/>
    <w:rsid w:val="00D74885"/>
    <w:rsid w:val="00D75CC5"/>
    <w:rsid w:val="00D7668C"/>
    <w:rsid w:val="00D77EC1"/>
    <w:rsid w:val="00D81567"/>
    <w:rsid w:val="00D818E3"/>
    <w:rsid w:val="00D81C9E"/>
    <w:rsid w:val="00D8268E"/>
    <w:rsid w:val="00D850DD"/>
    <w:rsid w:val="00D85806"/>
    <w:rsid w:val="00D85995"/>
    <w:rsid w:val="00D85F03"/>
    <w:rsid w:val="00D863F5"/>
    <w:rsid w:val="00D8643E"/>
    <w:rsid w:val="00D86643"/>
    <w:rsid w:val="00D86D59"/>
    <w:rsid w:val="00D911AE"/>
    <w:rsid w:val="00D93480"/>
    <w:rsid w:val="00D94386"/>
    <w:rsid w:val="00D947F4"/>
    <w:rsid w:val="00D94AE2"/>
    <w:rsid w:val="00D95A4B"/>
    <w:rsid w:val="00DA30F3"/>
    <w:rsid w:val="00DA45C3"/>
    <w:rsid w:val="00DA4C09"/>
    <w:rsid w:val="00DA6B37"/>
    <w:rsid w:val="00DA6FF5"/>
    <w:rsid w:val="00DB0484"/>
    <w:rsid w:val="00DB1F10"/>
    <w:rsid w:val="00DB2B15"/>
    <w:rsid w:val="00DB3ABA"/>
    <w:rsid w:val="00DB3CEA"/>
    <w:rsid w:val="00DB42BA"/>
    <w:rsid w:val="00DB5CCE"/>
    <w:rsid w:val="00DB7AA4"/>
    <w:rsid w:val="00DC43AB"/>
    <w:rsid w:val="00DC603D"/>
    <w:rsid w:val="00DC6A14"/>
    <w:rsid w:val="00DD1DA7"/>
    <w:rsid w:val="00DD267F"/>
    <w:rsid w:val="00DD589B"/>
    <w:rsid w:val="00DD5AE6"/>
    <w:rsid w:val="00DE083C"/>
    <w:rsid w:val="00DE3C93"/>
    <w:rsid w:val="00DE4310"/>
    <w:rsid w:val="00DE54FC"/>
    <w:rsid w:val="00DE693B"/>
    <w:rsid w:val="00DF13DF"/>
    <w:rsid w:val="00DF2768"/>
    <w:rsid w:val="00DF59FF"/>
    <w:rsid w:val="00DF64C1"/>
    <w:rsid w:val="00DF696F"/>
    <w:rsid w:val="00E0076E"/>
    <w:rsid w:val="00E01FC2"/>
    <w:rsid w:val="00E04A03"/>
    <w:rsid w:val="00E04D20"/>
    <w:rsid w:val="00E06C1C"/>
    <w:rsid w:val="00E07331"/>
    <w:rsid w:val="00E14495"/>
    <w:rsid w:val="00E1574B"/>
    <w:rsid w:val="00E176A0"/>
    <w:rsid w:val="00E17B0B"/>
    <w:rsid w:val="00E17E95"/>
    <w:rsid w:val="00E2051F"/>
    <w:rsid w:val="00E216FF"/>
    <w:rsid w:val="00E22CD1"/>
    <w:rsid w:val="00E23C0D"/>
    <w:rsid w:val="00E23CB2"/>
    <w:rsid w:val="00E27409"/>
    <w:rsid w:val="00E31A2C"/>
    <w:rsid w:val="00E34018"/>
    <w:rsid w:val="00E35C4D"/>
    <w:rsid w:val="00E37BE4"/>
    <w:rsid w:val="00E40DA0"/>
    <w:rsid w:val="00E40DD8"/>
    <w:rsid w:val="00E41E02"/>
    <w:rsid w:val="00E464E0"/>
    <w:rsid w:val="00E47521"/>
    <w:rsid w:val="00E47737"/>
    <w:rsid w:val="00E504D1"/>
    <w:rsid w:val="00E52AA4"/>
    <w:rsid w:val="00E555F1"/>
    <w:rsid w:val="00E62124"/>
    <w:rsid w:val="00E624BC"/>
    <w:rsid w:val="00E629B0"/>
    <w:rsid w:val="00E64D04"/>
    <w:rsid w:val="00E65D94"/>
    <w:rsid w:val="00E66AEF"/>
    <w:rsid w:val="00E74CA0"/>
    <w:rsid w:val="00E74DF2"/>
    <w:rsid w:val="00E81525"/>
    <w:rsid w:val="00E8279E"/>
    <w:rsid w:val="00E8526F"/>
    <w:rsid w:val="00E85FBF"/>
    <w:rsid w:val="00E8D424"/>
    <w:rsid w:val="00E91085"/>
    <w:rsid w:val="00E94373"/>
    <w:rsid w:val="00E9664F"/>
    <w:rsid w:val="00E9668C"/>
    <w:rsid w:val="00EA1133"/>
    <w:rsid w:val="00EA1EA1"/>
    <w:rsid w:val="00EA216D"/>
    <w:rsid w:val="00EB0669"/>
    <w:rsid w:val="00EB265C"/>
    <w:rsid w:val="00EB319D"/>
    <w:rsid w:val="00EB35A7"/>
    <w:rsid w:val="00EB4805"/>
    <w:rsid w:val="00EB4881"/>
    <w:rsid w:val="00EB707F"/>
    <w:rsid w:val="00EB7520"/>
    <w:rsid w:val="00EC06AE"/>
    <w:rsid w:val="00EC25CC"/>
    <w:rsid w:val="00EC3A2E"/>
    <w:rsid w:val="00EC3F80"/>
    <w:rsid w:val="00EC5570"/>
    <w:rsid w:val="00EC6EFC"/>
    <w:rsid w:val="00ED03B0"/>
    <w:rsid w:val="00ED1710"/>
    <w:rsid w:val="00ED31F8"/>
    <w:rsid w:val="00ED3DE1"/>
    <w:rsid w:val="00ED6637"/>
    <w:rsid w:val="00ED6792"/>
    <w:rsid w:val="00EE2FDB"/>
    <w:rsid w:val="00EE385B"/>
    <w:rsid w:val="00EE581D"/>
    <w:rsid w:val="00EE6A46"/>
    <w:rsid w:val="00EF352F"/>
    <w:rsid w:val="00EF3BCC"/>
    <w:rsid w:val="00F01EBD"/>
    <w:rsid w:val="00F02C34"/>
    <w:rsid w:val="00F030D8"/>
    <w:rsid w:val="00F04B78"/>
    <w:rsid w:val="00F059DF"/>
    <w:rsid w:val="00F1276C"/>
    <w:rsid w:val="00F143A1"/>
    <w:rsid w:val="00F14BF3"/>
    <w:rsid w:val="00F16ABE"/>
    <w:rsid w:val="00F20B4A"/>
    <w:rsid w:val="00F2426A"/>
    <w:rsid w:val="00F2E021"/>
    <w:rsid w:val="00F31729"/>
    <w:rsid w:val="00F321B7"/>
    <w:rsid w:val="00F41E22"/>
    <w:rsid w:val="00F41E2F"/>
    <w:rsid w:val="00F46E2F"/>
    <w:rsid w:val="00F5291B"/>
    <w:rsid w:val="00F52B6C"/>
    <w:rsid w:val="00F53B57"/>
    <w:rsid w:val="00F60655"/>
    <w:rsid w:val="00F656D5"/>
    <w:rsid w:val="00F70EB8"/>
    <w:rsid w:val="00F80894"/>
    <w:rsid w:val="00F80E75"/>
    <w:rsid w:val="00F8233A"/>
    <w:rsid w:val="00F82536"/>
    <w:rsid w:val="00F83062"/>
    <w:rsid w:val="00F83CF4"/>
    <w:rsid w:val="00F85EC4"/>
    <w:rsid w:val="00F870B1"/>
    <w:rsid w:val="00F916FC"/>
    <w:rsid w:val="00F943DA"/>
    <w:rsid w:val="00F94D8B"/>
    <w:rsid w:val="00F9742B"/>
    <w:rsid w:val="00FA0589"/>
    <w:rsid w:val="00FA1023"/>
    <w:rsid w:val="00FA1D91"/>
    <w:rsid w:val="00FA314F"/>
    <w:rsid w:val="00FA5399"/>
    <w:rsid w:val="00FA5865"/>
    <w:rsid w:val="00FA5F8F"/>
    <w:rsid w:val="00FB02C5"/>
    <w:rsid w:val="00FB2496"/>
    <w:rsid w:val="00FB49A7"/>
    <w:rsid w:val="00FC3701"/>
    <w:rsid w:val="00FC37E4"/>
    <w:rsid w:val="00FC39D0"/>
    <w:rsid w:val="00FC48C8"/>
    <w:rsid w:val="00FC57C9"/>
    <w:rsid w:val="00FC57EC"/>
    <w:rsid w:val="00FC619C"/>
    <w:rsid w:val="00FC743F"/>
    <w:rsid w:val="00FD010F"/>
    <w:rsid w:val="00FD06E2"/>
    <w:rsid w:val="00FD7E47"/>
    <w:rsid w:val="00FE4794"/>
    <w:rsid w:val="00FE5EDB"/>
    <w:rsid w:val="00FEADEB"/>
    <w:rsid w:val="00FF33B8"/>
    <w:rsid w:val="00FF5102"/>
    <w:rsid w:val="00FF7CA8"/>
    <w:rsid w:val="010A040B"/>
    <w:rsid w:val="0142CBBC"/>
    <w:rsid w:val="01AE9FB8"/>
    <w:rsid w:val="01DDB7A6"/>
    <w:rsid w:val="020399F8"/>
    <w:rsid w:val="020DED4B"/>
    <w:rsid w:val="024F23D1"/>
    <w:rsid w:val="029E40FE"/>
    <w:rsid w:val="02BE0548"/>
    <w:rsid w:val="02C8B05A"/>
    <w:rsid w:val="02D776FA"/>
    <w:rsid w:val="02F1BFE8"/>
    <w:rsid w:val="0314FBC7"/>
    <w:rsid w:val="031D76DB"/>
    <w:rsid w:val="0340F46E"/>
    <w:rsid w:val="03547CD8"/>
    <w:rsid w:val="03729BE0"/>
    <w:rsid w:val="037D00A3"/>
    <w:rsid w:val="038F29D4"/>
    <w:rsid w:val="03C2DDE4"/>
    <w:rsid w:val="03DB3069"/>
    <w:rsid w:val="03EAF432"/>
    <w:rsid w:val="03F47454"/>
    <w:rsid w:val="0413B0AE"/>
    <w:rsid w:val="0419F040"/>
    <w:rsid w:val="046BE283"/>
    <w:rsid w:val="04893AE8"/>
    <w:rsid w:val="04900914"/>
    <w:rsid w:val="04B67702"/>
    <w:rsid w:val="04FF71FE"/>
    <w:rsid w:val="0546AD68"/>
    <w:rsid w:val="055DAF96"/>
    <w:rsid w:val="05672438"/>
    <w:rsid w:val="05AC9093"/>
    <w:rsid w:val="0607B2E4"/>
    <w:rsid w:val="061ECF36"/>
    <w:rsid w:val="0663DEE3"/>
    <w:rsid w:val="066988AC"/>
    <w:rsid w:val="0676A45D"/>
    <w:rsid w:val="068407A8"/>
    <w:rsid w:val="068944AC"/>
    <w:rsid w:val="068C2972"/>
    <w:rsid w:val="0691D94B"/>
    <w:rsid w:val="069DE07D"/>
    <w:rsid w:val="06A0A48A"/>
    <w:rsid w:val="06A5DCAB"/>
    <w:rsid w:val="06AA77F8"/>
    <w:rsid w:val="06B18066"/>
    <w:rsid w:val="06C3B880"/>
    <w:rsid w:val="06C48E37"/>
    <w:rsid w:val="06DF16D5"/>
    <w:rsid w:val="06FF2864"/>
    <w:rsid w:val="070B478F"/>
    <w:rsid w:val="071C23A8"/>
    <w:rsid w:val="073C9137"/>
    <w:rsid w:val="074013D7"/>
    <w:rsid w:val="07697DEF"/>
    <w:rsid w:val="076DEF6F"/>
    <w:rsid w:val="076ECE30"/>
    <w:rsid w:val="0770E7C7"/>
    <w:rsid w:val="07B5C1EB"/>
    <w:rsid w:val="07C40CF3"/>
    <w:rsid w:val="07D53F8D"/>
    <w:rsid w:val="07F099DF"/>
    <w:rsid w:val="07FF1F96"/>
    <w:rsid w:val="080AA917"/>
    <w:rsid w:val="081C6475"/>
    <w:rsid w:val="081CD476"/>
    <w:rsid w:val="08583B9F"/>
    <w:rsid w:val="085AEBC7"/>
    <w:rsid w:val="08606508"/>
    <w:rsid w:val="0864049D"/>
    <w:rsid w:val="0866EC05"/>
    <w:rsid w:val="08687DE1"/>
    <w:rsid w:val="0881E142"/>
    <w:rsid w:val="08904335"/>
    <w:rsid w:val="08BA6658"/>
    <w:rsid w:val="08D3621A"/>
    <w:rsid w:val="08D76C9B"/>
    <w:rsid w:val="08E57413"/>
    <w:rsid w:val="08E904F7"/>
    <w:rsid w:val="08F15CBB"/>
    <w:rsid w:val="09041199"/>
    <w:rsid w:val="091BD29B"/>
    <w:rsid w:val="092BFE9A"/>
    <w:rsid w:val="094EC582"/>
    <w:rsid w:val="0955DF0C"/>
    <w:rsid w:val="0964EF22"/>
    <w:rsid w:val="096F169A"/>
    <w:rsid w:val="0978816D"/>
    <w:rsid w:val="097B14C4"/>
    <w:rsid w:val="0981423E"/>
    <w:rsid w:val="09A304B1"/>
    <w:rsid w:val="09C1D0F6"/>
    <w:rsid w:val="09EDEC62"/>
    <w:rsid w:val="0A14CEA7"/>
    <w:rsid w:val="0A1793B5"/>
    <w:rsid w:val="0A192EE9"/>
    <w:rsid w:val="0A874A10"/>
    <w:rsid w:val="0AA9A565"/>
    <w:rsid w:val="0AD14F3A"/>
    <w:rsid w:val="0AEC69D3"/>
    <w:rsid w:val="0B03E23B"/>
    <w:rsid w:val="0B18E052"/>
    <w:rsid w:val="0B6CCF01"/>
    <w:rsid w:val="0B77E135"/>
    <w:rsid w:val="0B8CDD3B"/>
    <w:rsid w:val="0BA3E307"/>
    <w:rsid w:val="0BA4F21E"/>
    <w:rsid w:val="0BC594DE"/>
    <w:rsid w:val="0BD37291"/>
    <w:rsid w:val="0BD6834B"/>
    <w:rsid w:val="0BE4C9EB"/>
    <w:rsid w:val="0C0D3506"/>
    <w:rsid w:val="0C0D665A"/>
    <w:rsid w:val="0C139076"/>
    <w:rsid w:val="0C16B330"/>
    <w:rsid w:val="0C46E97E"/>
    <w:rsid w:val="0C7A05A7"/>
    <w:rsid w:val="0CA571C8"/>
    <w:rsid w:val="0CB63412"/>
    <w:rsid w:val="0CCB43D8"/>
    <w:rsid w:val="0CD7FA01"/>
    <w:rsid w:val="0CE0D95C"/>
    <w:rsid w:val="0CED2FB9"/>
    <w:rsid w:val="0CF117E0"/>
    <w:rsid w:val="0CF72403"/>
    <w:rsid w:val="0D151650"/>
    <w:rsid w:val="0D56272E"/>
    <w:rsid w:val="0D5D45E1"/>
    <w:rsid w:val="0D628973"/>
    <w:rsid w:val="0D7313A7"/>
    <w:rsid w:val="0D8B9DB0"/>
    <w:rsid w:val="0DD45F05"/>
    <w:rsid w:val="0DD7F7AA"/>
    <w:rsid w:val="0DE5E7C7"/>
    <w:rsid w:val="0DFA67F0"/>
    <w:rsid w:val="0E1297D8"/>
    <w:rsid w:val="0E1AA85D"/>
    <w:rsid w:val="0E3112FF"/>
    <w:rsid w:val="0E31FAEC"/>
    <w:rsid w:val="0E36D466"/>
    <w:rsid w:val="0E61D6E1"/>
    <w:rsid w:val="0E86357E"/>
    <w:rsid w:val="0EC239B5"/>
    <w:rsid w:val="0ED1DC7B"/>
    <w:rsid w:val="0EDE072C"/>
    <w:rsid w:val="0EF3D612"/>
    <w:rsid w:val="0F04513B"/>
    <w:rsid w:val="0F34CC78"/>
    <w:rsid w:val="0F3F1481"/>
    <w:rsid w:val="0F459FE6"/>
    <w:rsid w:val="0F47AB2E"/>
    <w:rsid w:val="0F56E1BF"/>
    <w:rsid w:val="0F685F99"/>
    <w:rsid w:val="0F81B828"/>
    <w:rsid w:val="0F8B6B1B"/>
    <w:rsid w:val="1010B5B7"/>
    <w:rsid w:val="10159FC1"/>
    <w:rsid w:val="101E4E4B"/>
    <w:rsid w:val="1030F770"/>
    <w:rsid w:val="103B660F"/>
    <w:rsid w:val="104201F4"/>
    <w:rsid w:val="104D8C83"/>
    <w:rsid w:val="1086D539"/>
    <w:rsid w:val="109A8C12"/>
    <w:rsid w:val="10A91F35"/>
    <w:rsid w:val="10B0AC3C"/>
    <w:rsid w:val="10CB7EBF"/>
    <w:rsid w:val="10F96B83"/>
    <w:rsid w:val="1114EAC9"/>
    <w:rsid w:val="11491AAD"/>
    <w:rsid w:val="1153DA9A"/>
    <w:rsid w:val="1169FB0B"/>
    <w:rsid w:val="118BDBF9"/>
    <w:rsid w:val="11AB135B"/>
    <w:rsid w:val="11D035D1"/>
    <w:rsid w:val="1200D8CE"/>
    <w:rsid w:val="120290BF"/>
    <w:rsid w:val="12238354"/>
    <w:rsid w:val="1223B1EC"/>
    <w:rsid w:val="1230D342"/>
    <w:rsid w:val="1236217C"/>
    <w:rsid w:val="12435CCD"/>
    <w:rsid w:val="125D5999"/>
    <w:rsid w:val="1265E363"/>
    <w:rsid w:val="12940BF6"/>
    <w:rsid w:val="129E8BFC"/>
    <w:rsid w:val="12ACFEDF"/>
    <w:rsid w:val="12F54D66"/>
    <w:rsid w:val="13142819"/>
    <w:rsid w:val="132E7BEC"/>
    <w:rsid w:val="13468CF6"/>
    <w:rsid w:val="134D4083"/>
    <w:rsid w:val="136482AA"/>
    <w:rsid w:val="1365AD7F"/>
    <w:rsid w:val="137F2417"/>
    <w:rsid w:val="138AB41E"/>
    <w:rsid w:val="1395144F"/>
    <w:rsid w:val="13AC6847"/>
    <w:rsid w:val="13F2A2A5"/>
    <w:rsid w:val="142884B9"/>
    <w:rsid w:val="14380F08"/>
    <w:rsid w:val="14546809"/>
    <w:rsid w:val="145F34E1"/>
    <w:rsid w:val="1460E2EA"/>
    <w:rsid w:val="1494561B"/>
    <w:rsid w:val="1495362D"/>
    <w:rsid w:val="149A91F2"/>
    <w:rsid w:val="149C9645"/>
    <w:rsid w:val="14A52D44"/>
    <w:rsid w:val="14DBB292"/>
    <w:rsid w:val="14E5DCBC"/>
    <w:rsid w:val="151A5A60"/>
    <w:rsid w:val="153EE785"/>
    <w:rsid w:val="1544E597"/>
    <w:rsid w:val="1594839C"/>
    <w:rsid w:val="1599D19C"/>
    <w:rsid w:val="15A474A9"/>
    <w:rsid w:val="15D58127"/>
    <w:rsid w:val="15FB0478"/>
    <w:rsid w:val="16030214"/>
    <w:rsid w:val="1604CFCC"/>
    <w:rsid w:val="160BF7D6"/>
    <w:rsid w:val="1654F5E8"/>
    <w:rsid w:val="16C52357"/>
    <w:rsid w:val="16C9C5CF"/>
    <w:rsid w:val="16FB9C94"/>
    <w:rsid w:val="17172947"/>
    <w:rsid w:val="175CEDD6"/>
    <w:rsid w:val="176A653E"/>
    <w:rsid w:val="176C8C74"/>
    <w:rsid w:val="17856D56"/>
    <w:rsid w:val="1793875A"/>
    <w:rsid w:val="179FD53B"/>
    <w:rsid w:val="17BCB4F8"/>
    <w:rsid w:val="17CBC6DA"/>
    <w:rsid w:val="17E18A9C"/>
    <w:rsid w:val="17F51D22"/>
    <w:rsid w:val="1817445E"/>
    <w:rsid w:val="182E689F"/>
    <w:rsid w:val="18369275"/>
    <w:rsid w:val="183C3410"/>
    <w:rsid w:val="1844EE94"/>
    <w:rsid w:val="184509EF"/>
    <w:rsid w:val="18497E89"/>
    <w:rsid w:val="18517C3A"/>
    <w:rsid w:val="18731EFB"/>
    <w:rsid w:val="18E57C4C"/>
    <w:rsid w:val="18F5B257"/>
    <w:rsid w:val="1946AD94"/>
    <w:rsid w:val="197520B4"/>
    <w:rsid w:val="197811E9"/>
    <w:rsid w:val="1978BFBF"/>
    <w:rsid w:val="19A9C6E0"/>
    <w:rsid w:val="19CC3E88"/>
    <w:rsid w:val="19E47BA9"/>
    <w:rsid w:val="1A133AD9"/>
    <w:rsid w:val="1A322450"/>
    <w:rsid w:val="1A70A7B0"/>
    <w:rsid w:val="1A817B7E"/>
    <w:rsid w:val="1A88DD15"/>
    <w:rsid w:val="1A8C54A9"/>
    <w:rsid w:val="1A924349"/>
    <w:rsid w:val="1AA0370B"/>
    <w:rsid w:val="1AA5954E"/>
    <w:rsid w:val="1AAB52BF"/>
    <w:rsid w:val="1AC09D37"/>
    <w:rsid w:val="1AC1DF42"/>
    <w:rsid w:val="1AC622D1"/>
    <w:rsid w:val="1B076980"/>
    <w:rsid w:val="1B21DF19"/>
    <w:rsid w:val="1B296BCB"/>
    <w:rsid w:val="1B311A69"/>
    <w:rsid w:val="1B515D6C"/>
    <w:rsid w:val="1B74764A"/>
    <w:rsid w:val="1B78E818"/>
    <w:rsid w:val="1B8812D3"/>
    <w:rsid w:val="1B9E746C"/>
    <w:rsid w:val="1BD6F2E3"/>
    <w:rsid w:val="1BF5C65E"/>
    <w:rsid w:val="1C0A8FD7"/>
    <w:rsid w:val="1C3C3DE5"/>
    <w:rsid w:val="1C6BEEB2"/>
    <w:rsid w:val="1C6E9463"/>
    <w:rsid w:val="1C8F0F5A"/>
    <w:rsid w:val="1C9509FA"/>
    <w:rsid w:val="1CA66688"/>
    <w:rsid w:val="1CA97A83"/>
    <w:rsid w:val="1CEFCF14"/>
    <w:rsid w:val="1CF6F03E"/>
    <w:rsid w:val="1D0EE871"/>
    <w:rsid w:val="1D1EF919"/>
    <w:rsid w:val="1D779535"/>
    <w:rsid w:val="1DA4E502"/>
    <w:rsid w:val="1DB14909"/>
    <w:rsid w:val="1DDCFC22"/>
    <w:rsid w:val="1DECEE44"/>
    <w:rsid w:val="1E5ED4A5"/>
    <w:rsid w:val="1E6F4DDD"/>
    <w:rsid w:val="1E82A6E8"/>
    <w:rsid w:val="1E91638A"/>
    <w:rsid w:val="1EA53D57"/>
    <w:rsid w:val="1EAD0E7F"/>
    <w:rsid w:val="1EB091A6"/>
    <w:rsid w:val="1EC20E29"/>
    <w:rsid w:val="1EC2B014"/>
    <w:rsid w:val="1EC5892B"/>
    <w:rsid w:val="1EDFFFD1"/>
    <w:rsid w:val="1F0C12DD"/>
    <w:rsid w:val="1F3BE1A9"/>
    <w:rsid w:val="1F3F75D1"/>
    <w:rsid w:val="1F4A5D04"/>
    <w:rsid w:val="1F5E01BE"/>
    <w:rsid w:val="1F899B6F"/>
    <w:rsid w:val="1F9AA78B"/>
    <w:rsid w:val="1FABB212"/>
    <w:rsid w:val="1FD2BFAF"/>
    <w:rsid w:val="1FDA310B"/>
    <w:rsid w:val="1FE818A0"/>
    <w:rsid w:val="1FF772DC"/>
    <w:rsid w:val="201153AE"/>
    <w:rsid w:val="20440D91"/>
    <w:rsid w:val="205C1C45"/>
    <w:rsid w:val="209F9DAF"/>
    <w:rsid w:val="20A16334"/>
    <w:rsid w:val="20D5216B"/>
    <w:rsid w:val="2108E89F"/>
    <w:rsid w:val="2116843F"/>
    <w:rsid w:val="213188C5"/>
    <w:rsid w:val="214E9575"/>
    <w:rsid w:val="215C208C"/>
    <w:rsid w:val="2161BB2E"/>
    <w:rsid w:val="2185EBAB"/>
    <w:rsid w:val="21993C64"/>
    <w:rsid w:val="21BE8D60"/>
    <w:rsid w:val="21C45217"/>
    <w:rsid w:val="21CAF4D3"/>
    <w:rsid w:val="2205817E"/>
    <w:rsid w:val="221AF254"/>
    <w:rsid w:val="221CED4B"/>
    <w:rsid w:val="22518412"/>
    <w:rsid w:val="2266F9A8"/>
    <w:rsid w:val="22751CFC"/>
    <w:rsid w:val="228AE020"/>
    <w:rsid w:val="22923747"/>
    <w:rsid w:val="22A8224B"/>
    <w:rsid w:val="22B58B09"/>
    <w:rsid w:val="22C266DE"/>
    <w:rsid w:val="22C9762D"/>
    <w:rsid w:val="22EE246D"/>
    <w:rsid w:val="22FCF0FD"/>
    <w:rsid w:val="233999A8"/>
    <w:rsid w:val="23402E92"/>
    <w:rsid w:val="236E7E1A"/>
    <w:rsid w:val="23736A1D"/>
    <w:rsid w:val="23A18FF8"/>
    <w:rsid w:val="23AAD7D9"/>
    <w:rsid w:val="23B31E9B"/>
    <w:rsid w:val="23F62A6F"/>
    <w:rsid w:val="23FB8EA4"/>
    <w:rsid w:val="241BB4ED"/>
    <w:rsid w:val="242E9728"/>
    <w:rsid w:val="243B8665"/>
    <w:rsid w:val="244337DF"/>
    <w:rsid w:val="2453FAF2"/>
    <w:rsid w:val="2478A4AB"/>
    <w:rsid w:val="24B23EE3"/>
    <w:rsid w:val="24BAC412"/>
    <w:rsid w:val="24C1DDDA"/>
    <w:rsid w:val="24C75510"/>
    <w:rsid w:val="2506C2B6"/>
    <w:rsid w:val="252226B5"/>
    <w:rsid w:val="2522D93A"/>
    <w:rsid w:val="2532327C"/>
    <w:rsid w:val="25735567"/>
    <w:rsid w:val="257EDC76"/>
    <w:rsid w:val="25AB5172"/>
    <w:rsid w:val="25B35532"/>
    <w:rsid w:val="25BF5000"/>
    <w:rsid w:val="25D4454D"/>
    <w:rsid w:val="25DED25C"/>
    <w:rsid w:val="26160A65"/>
    <w:rsid w:val="262C5480"/>
    <w:rsid w:val="262D8A87"/>
    <w:rsid w:val="2653D875"/>
    <w:rsid w:val="26744D17"/>
    <w:rsid w:val="26853FA3"/>
    <w:rsid w:val="2696A9BF"/>
    <w:rsid w:val="26ADFB1A"/>
    <w:rsid w:val="26BB0E3C"/>
    <w:rsid w:val="26D56700"/>
    <w:rsid w:val="26FB18E9"/>
    <w:rsid w:val="270E8554"/>
    <w:rsid w:val="270F3505"/>
    <w:rsid w:val="271A4862"/>
    <w:rsid w:val="27259F52"/>
    <w:rsid w:val="272DBE94"/>
    <w:rsid w:val="2740EFD0"/>
    <w:rsid w:val="2740F2C1"/>
    <w:rsid w:val="27530BF1"/>
    <w:rsid w:val="276D31F4"/>
    <w:rsid w:val="27877725"/>
    <w:rsid w:val="278F1DF1"/>
    <w:rsid w:val="279584EE"/>
    <w:rsid w:val="27EEC2A3"/>
    <w:rsid w:val="280838EA"/>
    <w:rsid w:val="28629927"/>
    <w:rsid w:val="287AC69D"/>
    <w:rsid w:val="28A91A91"/>
    <w:rsid w:val="28BE5773"/>
    <w:rsid w:val="28C99B92"/>
    <w:rsid w:val="28CBB1E9"/>
    <w:rsid w:val="291F81C6"/>
    <w:rsid w:val="2930A304"/>
    <w:rsid w:val="29351427"/>
    <w:rsid w:val="293B3233"/>
    <w:rsid w:val="29577984"/>
    <w:rsid w:val="296FAF5B"/>
    <w:rsid w:val="2990A1F6"/>
    <w:rsid w:val="29C1C61E"/>
    <w:rsid w:val="29C68A9A"/>
    <w:rsid w:val="29F2EEF2"/>
    <w:rsid w:val="2A2240D1"/>
    <w:rsid w:val="2A2A46E6"/>
    <w:rsid w:val="2A950E9C"/>
    <w:rsid w:val="2ABAC995"/>
    <w:rsid w:val="2AC09CEE"/>
    <w:rsid w:val="2AC8A0F5"/>
    <w:rsid w:val="2B06ECBA"/>
    <w:rsid w:val="2B0B860A"/>
    <w:rsid w:val="2BB61F42"/>
    <w:rsid w:val="2BCBEF73"/>
    <w:rsid w:val="2BD1915E"/>
    <w:rsid w:val="2BE236F9"/>
    <w:rsid w:val="2BF62081"/>
    <w:rsid w:val="2C013C54"/>
    <w:rsid w:val="2C03B58C"/>
    <w:rsid w:val="2C0BD6C9"/>
    <w:rsid w:val="2C2E5E47"/>
    <w:rsid w:val="2C3BB276"/>
    <w:rsid w:val="2C53FF6D"/>
    <w:rsid w:val="2C99F95D"/>
    <w:rsid w:val="2CBE54E9"/>
    <w:rsid w:val="2CCDE9DC"/>
    <w:rsid w:val="2CCF1F11"/>
    <w:rsid w:val="2CCFA8EB"/>
    <w:rsid w:val="2CCFBD70"/>
    <w:rsid w:val="2CEEB154"/>
    <w:rsid w:val="2D02C185"/>
    <w:rsid w:val="2D1F8BAE"/>
    <w:rsid w:val="2D734BC5"/>
    <w:rsid w:val="2D85C418"/>
    <w:rsid w:val="2D88C495"/>
    <w:rsid w:val="2D9DEE30"/>
    <w:rsid w:val="2DB4E847"/>
    <w:rsid w:val="2DD829EB"/>
    <w:rsid w:val="2E0FD3A5"/>
    <w:rsid w:val="2E18B443"/>
    <w:rsid w:val="2E2C94BD"/>
    <w:rsid w:val="2E56EE46"/>
    <w:rsid w:val="2E696DAD"/>
    <w:rsid w:val="2E79B3CB"/>
    <w:rsid w:val="2EAA264A"/>
    <w:rsid w:val="2EC927EE"/>
    <w:rsid w:val="2ECB1EF2"/>
    <w:rsid w:val="2ED77D56"/>
    <w:rsid w:val="2EE5823C"/>
    <w:rsid w:val="2F1A43F4"/>
    <w:rsid w:val="2F20570E"/>
    <w:rsid w:val="2F2284F1"/>
    <w:rsid w:val="2F421CBE"/>
    <w:rsid w:val="2F4A9E67"/>
    <w:rsid w:val="2F56484C"/>
    <w:rsid w:val="2F74EC51"/>
    <w:rsid w:val="2F83D822"/>
    <w:rsid w:val="2F9AEEF8"/>
    <w:rsid w:val="2FB7C392"/>
    <w:rsid w:val="2FB9DBE6"/>
    <w:rsid w:val="2FBCE862"/>
    <w:rsid w:val="30075E32"/>
    <w:rsid w:val="302C6976"/>
    <w:rsid w:val="3062C4F3"/>
    <w:rsid w:val="308503E5"/>
    <w:rsid w:val="30866956"/>
    <w:rsid w:val="30A8B218"/>
    <w:rsid w:val="30B53D91"/>
    <w:rsid w:val="30E112A2"/>
    <w:rsid w:val="30E7E0A4"/>
    <w:rsid w:val="30F05907"/>
    <w:rsid w:val="30F17092"/>
    <w:rsid w:val="30F2E972"/>
    <w:rsid w:val="30F48F70"/>
    <w:rsid w:val="311D62BD"/>
    <w:rsid w:val="312F777D"/>
    <w:rsid w:val="31389546"/>
    <w:rsid w:val="313A5BAE"/>
    <w:rsid w:val="3160734D"/>
    <w:rsid w:val="316487A0"/>
    <w:rsid w:val="316CAA1E"/>
    <w:rsid w:val="3171DA49"/>
    <w:rsid w:val="31B2CF63"/>
    <w:rsid w:val="31BCF849"/>
    <w:rsid w:val="31F2432D"/>
    <w:rsid w:val="31FD9E53"/>
    <w:rsid w:val="321F5CBF"/>
    <w:rsid w:val="324069D2"/>
    <w:rsid w:val="32588C71"/>
    <w:rsid w:val="3292EAA8"/>
    <w:rsid w:val="32D465A7"/>
    <w:rsid w:val="32D851EC"/>
    <w:rsid w:val="32E82AE8"/>
    <w:rsid w:val="32F69AD0"/>
    <w:rsid w:val="33008053"/>
    <w:rsid w:val="334319DC"/>
    <w:rsid w:val="3343DCB2"/>
    <w:rsid w:val="33479988"/>
    <w:rsid w:val="3365962F"/>
    <w:rsid w:val="336EC31F"/>
    <w:rsid w:val="3375CD1E"/>
    <w:rsid w:val="33A8AC92"/>
    <w:rsid w:val="33B36839"/>
    <w:rsid w:val="33DC9E73"/>
    <w:rsid w:val="33F7F27F"/>
    <w:rsid w:val="34113D03"/>
    <w:rsid w:val="344B4776"/>
    <w:rsid w:val="3450CE46"/>
    <w:rsid w:val="34703608"/>
    <w:rsid w:val="348B4A9E"/>
    <w:rsid w:val="34B1D71B"/>
    <w:rsid w:val="34D81E01"/>
    <w:rsid w:val="34DD6CCB"/>
    <w:rsid w:val="34E0306A"/>
    <w:rsid w:val="34F2F45E"/>
    <w:rsid w:val="34F7891D"/>
    <w:rsid w:val="34FB17D9"/>
    <w:rsid w:val="35003F71"/>
    <w:rsid w:val="350550C2"/>
    <w:rsid w:val="350DA61F"/>
    <w:rsid w:val="350E6E4F"/>
    <w:rsid w:val="35164D37"/>
    <w:rsid w:val="351967CE"/>
    <w:rsid w:val="35406466"/>
    <w:rsid w:val="3547E98C"/>
    <w:rsid w:val="35557165"/>
    <w:rsid w:val="3561EAC5"/>
    <w:rsid w:val="35835C2A"/>
    <w:rsid w:val="358DFFB9"/>
    <w:rsid w:val="35903258"/>
    <w:rsid w:val="35E7AE94"/>
    <w:rsid w:val="35F3A9EA"/>
    <w:rsid w:val="360396CE"/>
    <w:rsid w:val="36502380"/>
    <w:rsid w:val="3675A241"/>
    <w:rsid w:val="3692809B"/>
    <w:rsid w:val="36AB3466"/>
    <w:rsid w:val="36BC07CC"/>
    <w:rsid w:val="36E15C54"/>
    <w:rsid w:val="36E5118A"/>
    <w:rsid w:val="36EDEF04"/>
    <w:rsid w:val="36FAB71D"/>
    <w:rsid w:val="37252836"/>
    <w:rsid w:val="372CAE51"/>
    <w:rsid w:val="379FFCFB"/>
    <w:rsid w:val="37AF9334"/>
    <w:rsid w:val="38271BEF"/>
    <w:rsid w:val="3850EBEA"/>
    <w:rsid w:val="387ADD36"/>
    <w:rsid w:val="3889A2B7"/>
    <w:rsid w:val="38B8165D"/>
    <w:rsid w:val="38D9F976"/>
    <w:rsid w:val="38E124D0"/>
    <w:rsid w:val="390E32AD"/>
    <w:rsid w:val="3919FFC9"/>
    <w:rsid w:val="393CDDFD"/>
    <w:rsid w:val="39487401"/>
    <w:rsid w:val="394DF6D5"/>
    <w:rsid w:val="3965DF07"/>
    <w:rsid w:val="396C8586"/>
    <w:rsid w:val="39878E71"/>
    <w:rsid w:val="39C96531"/>
    <w:rsid w:val="39D06574"/>
    <w:rsid w:val="39DD1E7B"/>
    <w:rsid w:val="39E1C15F"/>
    <w:rsid w:val="39F20877"/>
    <w:rsid w:val="3A010247"/>
    <w:rsid w:val="3A1490F5"/>
    <w:rsid w:val="3A38426F"/>
    <w:rsid w:val="3A4CDD88"/>
    <w:rsid w:val="3A619616"/>
    <w:rsid w:val="3A809C98"/>
    <w:rsid w:val="3A8F5D03"/>
    <w:rsid w:val="3A978C1F"/>
    <w:rsid w:val="3AB02965"/>
    <w:rsid w:val="3ABF24AA"/>
    <w:rsid w:val="3AD9C929"/>
    <w:rsid w:val="3ADA0A1A"/>
    <w:rsid w:val="3ADEAE3E"/>
    <w:rsid w:val="3AE0C5CC"/>
    <w:rsid w:val="3AED4E2C"/>
    <w:rsid w:val="3AF2716E"/>
    <w:rsid w:val="3B4C1A36"/>
    <w:rsid w:val="3B6F80F5"/>
    <w:rsid w:val="3B77DA95"/>
    <w:rsid w:val="3B96EF9C"/>
    <w:rsid w:val="3B9D7A79"/>
    <w:rsid w:val="3C2203B1"/>
    <w:rsid w:val="3C46C10B"/>
    <w:rsid w:val="3C67F103"/>
    <w:rsid w:val="3C7C2EB4"/>
    <w:rsid w:val="3CB6BDB2"/>
    <w:rsid w:val="3CD2F11E"/>
    <w:rsid w:val="3CD597CC"/>
    <w:rsid w:val="3D07C257"/>
    <w:rsid w:val="3D2B96B3"/>
    <w:rsid w:val="3D2DF1BC"/>
    <w:rsid w:val="3D326A94"/>
    <w:rsid w:val="3D3692E7"/>
    <w:rsid w:val="3D5F849C"/>
    <w:rsid w:val="3D79DEB4"/>
    <w:rsid w:val="3D89626D"/>
    <w:rsid w:val="3D8EC4E9"/>
    <w:rsid w:val="3D8FFEA4"/>
    <w:rsid w:val="3DB9B24A"/>
    <w:rsid w:val="3DC174DF"/>
    <w:rsid w:val="3DD0ADC0"/>
    <w:rsid w:val="3DE3EA04"/>
    <w:rsid w:val="3DF09154"/>
    <w:rsid w:val="3DF6E74E"/>
    <w:rsid w:val="3E0093E6"/>
    <w:rsid w:val="3E34B491"/>
    <w:rsid w:val="3E351E91"/>
    <w:rsid w:val="3E4A06A3"/>
    <w:rsid w:val="3E74A06A"/>
    <w:rsid w:val="3E850ECB"/>
    <w:rsid w:val="3EF0D8EF"/>
    <w:rsid w:val="3EFAA929"/>
    <w:rsid w:val="3F0D5D42"/>
    <w:rsid w:val="3F2849D4"/>
    <w:rsid w:val="3F2B3C00"/>
    <w:rsid w:val="3F2D9206"/>
    <w:rsid w:val="3F4DC62C"/>
    <w:rsid w:val="3F5AD01F"/>
    <w:rsid w:val="3F69FE5E"/>
    <w:rsid w:val="3F9FFDF9"/>
    <w:rsid w:val="3FA045E0"/>
    <w:rsid w:val="3FE0AAF2"/>
    <w:rsid w:val="3FF5E5FE"/>
    <w:rsid w:val="400C36F1"/>
    <w:rsid w:val="4020487A"/>
    <w:rsid w:val="40235818"/>
    <w:rsid w:val="402939E4"/>
    <w:rsid w:val="404E6E98"/>
    <w:rsid w:val="40552B31"/>
    <w:rsid w:val="405E6F63"/>
    <w:rsid w:val="40A5B464"/>
    <w:rsid w:val="40A68C62"/>
    <w:rsid w:val="40B71246"/>
    <w:rsid w:val="40CF6C47"/>
    <w:rsid w:val="410C1C4B"/>
    <w:rsid w:val="412E424E"/>
    <w:rsid w:val="414DEFC2"/>
    <w:rsid w:val="417B3802"/>
    <w:rsid w:val="417F808A"/>
    <w:rsid w:val="4185E6E7"/>
    <w:rsid w:val="41B8B9EF"/>
    <w:rsid w:val="41C297A9"/>
    <w:rsid w:val="41D697E5"/>
    <w:rsid w:val="41DEC279"/>
    <w:rsid w:val="41EA1F2E"/>
    <w:rsid w:val="41F6164B"/>
    <w:rsid w:val="41FB7D14"/>
    <w:rsid w:val="4204105E"/>
    <w:rsid w:val="4246C9CB"/>
    <w:rsid w:val="4247498F"/>
    <w:rsid w:val="4249479C"/>
    <w:rsid w:val="424AF384"/>
    <w:rsid w:val="425344EF"/>
    <w:rsid w:val="43189704"/>
    <w:rsid w:val="431CF3BD"/>
    <w:rsid w:val="43225150"/>
    <w:rsid w:val="4371292B"/>
    <w:rsid w:val="437CE7C8"/>
    <w:rsid w:val="43E0F000"/>
    <w:rsid w:val="44004945"/>
    <w:rsid w:val="4402F9BB"/>
    <w:rsid w:val="44126D7F"/>
    <w:rsid w:val="44217B23"/>
    <w:rsid w:val="442233AA"/>
    <w:rsid w:val="443D9956"/>
    <w:rsid w:val="4464D5AB"/>
    <w:rsid w:val="44C0B167"/>
    <w:rsid w:val="44CEEDE0"/>
    <w:rsid w:val="44DDC578"/>
    <w:rsid w:val="44EB53A2"/>
    <w:rsid w:val="45020C29"/>
    <w:rsid w:val="450C524A"/>
    <w:rsid w:val="450DFE6D"/>
    <w:rsid w:val="451A1E60"/>
    <w:rsid w:val="452F5497"/>
    <w:rsid w:val="45316C1B"/>
    <w:rsid w:val="45490511"/>
    <w:rsid w:val="455AA812"/>
    <w:rsid w:val="456EE1A9"/>
    <w:rsid w:val="4587A894"/>
    <w:rsid w:val="458DF2E5"/>
    <w:rsid w:val="459A46D9"/>
    <w:rsid w:val="45A0C631"/>
    <w:rsid w:val="45A689B8"/>
    <w:rsid w:val="45C62A11"/>
    <w:rsid w:val="45DF69E6"/>
    <w:rsid w:val="45EA7B59"/>
    <w:rsid w:val="45FF98DC"/>
    <w:rsid w:val="46090605"/>
    <w:rsid w:val="461EA86F"/>
    <w:rsid w:val="4623EA05"/>
    <w:rsid w:val="4637A852"/>
    <w:rsid w:val="463EAB74"/>
    <w:rsid w:val="46661179"/>
    <w:rsid w:val="46663FBE"/>
    <w:rsid w:val="46872403"/>
    <w:rsid w:val="46A8C906"/>
    <w:rsid w:val="46AF8CEC"/>
    <w:rsid w:val="46B19FA2"/>
    <w:rsid w:val="46B2339C"/>
    <w:rsid w:val="46DCEB05"/>
    <w:rsid w:val="46E351E8"/>
    <w:rsid w:val="46E93511"/>
    <w:rsid w:val="4717A751"/>
    <w:rsid w:val="4729C346"/>
    <w:rsid w:val="4735588F"/>
    <w:rsid w:val="4741ACE7"/>
    <w:rsid w:val="47482E66"/>
    <w:rsid w:val="4763090A"/>
    <w:rsid w:val="4774BBCE"/>
    <w:rsid w:val="4792BDF8"/>
    <w:rsid w:val="479DFEE0"/>
    <w:rsid w:val="47A210F6"/>
    <w:rsid w:val="47A4B970"/>
    <w:rsid w:val="47B3A471"/>
    <w:rsid w:val="47B78BB8"/>
    <w:rsid w:val="47BE3174"/>
    <w:rsid w:val="47D935CB"/>
    <w:rsid w:val="47E89B4C"/>
    <w:rsid w:val="47FAACFD"/>
    <w:rsid w:val="4810C20F"/>
    <w:rsid w:val="4812E170"/>
    <w:rsid w:val="481AB809"/>
    <w:rsid w:val="484B57EA"/>
    <w:rsid w:val="484E03FD"/>
    <w:rsid w:val="485058EB"/>
    <w:rsid w:val="4866539D"/>
    <w:rsid w:val="487953EF"/>
    <w:rsid w:val="4884CCDF"/>
    <w:rsid w:val="4888A2CA"/>
    <w:rsid w:val="48A69891"/>
    <w:rsid w:val="48BAEC18"/>
    <w:rsid w:val="48C63496"/>
    <w:rsid w:val="48CB3432"/>
    <w:rsid w:val="48D65369"/>
    <w:rsid w:val="48DC7C70"/>
    <w:rsid w:val="48E2DCAE"/>
    <w:rsid w:val="49016E20"/>
    <w:rsid w:val="493A131C"/>
    <w:rsid w:val="493E8E7C"/>
    <w:rsid w:val="4957871F"/>
    <w:rsid w:val="49A7D27F"/>
    <w:rsid w:val="49A93C98"/>
    <w:rsid w:val="49C0248E"/>
    <w:rsid w:val="49CE08EC"/>
    <w:rsid w:val="49E4A08D"/>
    <w:rsid w:val="4A5107AD"/>
    <w:rsid w:val="4A59B0C7"/>
    <w:rsid w:val="4A616408"/>
    <w:rsid w:val="4ABAEED2"/>
    <w:rsid w:val="4ABCD74F"/>
    <w:rsid w:val="4AEE94E0"/>
    <w:rsid w:val="4AF121A5"/>
    <w:rsid w:val="4AFECDC9"/>
    <w:rsid w:val="4B1741D0"/>
    <w:rsid w:val="4B34A271"/>
    <w:rsid w:val="4B44CF14"/>
    <w:rsid w:val="4B52CFF1"/>
    <w:rsid w:val="4B5F2B80"/>
    <w:rsid w:val="4B939F65"/>
    <w:rsid w:val="4B9F276E"/>
    <w:rsid w:val="4BA5F21C"/>
    <w:rsid w:val="4BBB8029"/>
    <w:rsid w:val="4BCC08B2"/>
    <w:rsid w:val="4BCC554A"/>
    <w:rsid w:val="4BE05A09"/>
    <w:rsid w:val="4BF8362A"/>
    <w:rsid w:val="4C0975A5"/>
    <w:rsid w:val="4C2D458F"/>
    <w:rsid w:val="4C73F00D"/>
    <w:rsid w:val="4C8A13C1"/>
    <w:rsid w:val="4CA2332D"/>
    <w:rsid w:val="4CA4962E"/>
    <w:rsid w:val="4CC6DFDF"/>
    <w:rsid w:val="4CCFE179"/>
    <w:rsid w:val="4D155ADE"/>
    <w:rsid w:val="4D181B9E"/>
    <w:rsid w:val="4D19A6F0"/>
    <w:rsid w:val="4D2941CF"/>
    <w:rsid w:val="4D51BE56"/>
    <w:rsid w:val="4D7D3652"/>
    <w:rsid w:val="4D8E908B"/>
    <w:rsid w:val="4DA8EF22"/>
    <w:rsid w:val="4DDB36BB"/>
    <w:rsid w:val="4DDB6070"/>
    <w:rsid w:val="4E1DB36D"/>
    <w:rsid w:val="4E272F23"/>
    <w:rsid w:val="4E419AF4"/>
    <w:rsid w:val="4E5383AD"/>
    <w:rsid w:val="4E558552"/>
    <w:rsid w:val="4E56DC94"/>
    <w:rsid w:val="4E66A28B"/>
    <w:rsid w:val="4E697C33"/>
    <w:rsid w:val="4E79D00F"/>
    <w:rsid w:val="4E836AB7"/>
    <w:rsid w:val="4EB698DE"/>
    <w:rsid w:val="4ED0343B"/>
    <w:rsid w:val="4ED5D643"/>
    <w:rsid w:val="4ED92812"/>
    <w:rsid w:val="4EE08E94"/>
    <w:rsid w:val="4EE8954C"/>
    <w:rsid w:val="4EF9B482"/>
    <w:rsid w:val="4F2F2BD8"/>
    <w:rsid w:val="4F3CA136"/>
    <w:rsid w:val="4F584FD1"/>
    <w:rsid w:val="4F6466B0"/>
    <w:rsid w:val="4F81EC60"/>
    <w:rsid w:val="4F932567"/>
    <w:rsid w:val="4FBE0C74"/>
    <w:rsid w:val="4FCEA7EA"/>
    <w:rsid w:val="4FF1633B"/>
    <w:rsid w:val="503B7694"/>
    <w:rsid w:val="503C0F77"/>
    <w:rsid w:val="504AFA7F"/>
    <w:rsid w:val="50568D82"/>
    <w:rsid w:val="5091F21B"/>
    <w:rsid w:val="50A4F7A2"/>
    <w:rsid w:val="50E6AE5B"/>
    <w:rsid w:val="50E78E55"/>
    <w:rsid w:val="51014510"/>
    <w:rsid w:val="510C30CB"/>
    <w:rsid w:val="51236DB3"/>
    <w:rsid w:val="5124D381"/>
    <w:rsid w:val="51291B7D"/>
    <w:rsid w:val="512A15B6"/>
    <w:rsid w:val="512A6610"/>
    <w:rsid w:val="512BBEE6"/>
    <w:rsid w:val="51413AF4"/>
    <w:rsid w:val="514DE2EA"/>
    <w:rsid w:val="516A41A0"/>
    <w:rsid w:val="5176443E"/>
    <w:rsid w:val="5190EA42"/>
    <w:rsid w:val="51C00498"/>
    <w:rsid w:val="51C0C00B"/>
    <w:rsid w:val="51DD9EEE"/>
    <w:rsid w:val="5222A5C7"/>
    <w:rsid w:val="52385E71"/>
    <w:rsid w:val="525AABB3"/>
    <w:rsid w:val="52661A06"/>
    <w:rsid w:val="526DE492"/>
    <w:rsid w:val="52759FE4"/>
    <w:rsid w:val="52A25177"/>
    <w:rsid w:val="52A52DF7"/>
    <w:rsid w:val="52C600B7"/>
    <w:rsid w:val="52E9A18C"/>
    <w:rsid w:val="52E9A283"/>
    <w:rsid w:val="53033812"/>
    <w:rsid w:val="5318E295"/>
    <w:rsid w:val="533A67BF"/>
    <w:rsid w:val="533CE6D8"/>
    <w:rsid w:val="53632D0D"/>
    <w:rsid w:val="5366A350"/>
    <w:rsid w:val="536B5F80"/>
    <w:rsid w:val="53DC6DB3"/>
    <w:rsid w:val="53DF98EC"/>
    <w:rsid w:val="53EFD973"/>
    <w:rsid w:val="53F2F3CA"/>
    <w:rsid w:val="53F842F1"/>
    <w:rsid w:val="5409CF0B"/>
    <w:rsid w:val="54370F2F"/>
    <w:rsid w:val="543EC4EB"/>
    <w:rsid w:val="54592558"/>
    <w:rsid w:val="548B121D"/>
    <w:rsid w:val="548ECC7C"/>
    <w:rsid w:val="549E46FE"/>
    <w:rsid w:val="54C485F3"/>
    <w:rsid w:val="54C59560"/>
    <w:rsid w:val="5534D48C"/>
    <w:rsid w:val="55383EC0"/>
    <w:rsid w:val="55503736"/>
    <w:rsid w:val="5550F497"/>
    <w:rsid w:val="55579787"/>
    <w:rsid w:val="555F8559"/>
    <w:rsid w:val="5562F25D"/>
    <w:rsid w:val="55ABE2BA"/>
    <w:rsid w:val="55B3159F"/>
    <w:rsid w:val="55B749C4"/>
    <w:rsid w:val="55C419B0"/>
    <w:rsid w:val="55CEA6DB"/>
    <w:rsid w:val="55DA361B"/>
    <w:rsid w:val="562C48BF"/>
    <w:rsid w:val="5630170F"/>
    <w:rsid w:val="564B3FB2"/>
    <w:rsid w:val="56555EF8"/>
    <w:rsid w:val="565A69CB"/>
    <w:rsid w:val="5669E243"/>
    <w:rsid w:val="56855472"/>
    <w:rsid w:val="569D2BF4"/>
    <w:rsid w:val="56A8600F"/>
    <w:rsid w:val="56A95DD5"/>
    <w:rsid w:val="56BBC59A"/>
    <w:rsid w:val="56D31666"/>
    <w:rsid w:val="56EC0797"/>
    <w:rsid w:val="56FAE48E"/>
    <w:rsid w:val="5702DFFC"/>
    <w:rsid w:val="570C6CA1"/>
    <w:rsid w:val="573D7B62"/>
    <w:rsid w:val="5755FD5A"/>
    <w:rsid w:val="575A48E3"/>
    <w:rsid w:val="57691560"/>
    <w:rsid w:val="57694A39"/>
    <w:rsid w:val="57813A15"/>
    <w:rsid w:val="57BC975E"/>
    <w:rsid w:val="57FD305A"/>
    <w:rsid w:val="58134D15"/>
    <w:rsid w:val="58147788"/>
    <w:rsid w:val="58181390"/>
    <w:rsid w:val="582AD2BF"/>
    <w:rsid w:val="5838CA94"/>
    <w:rsid w:val="58403437"/>
    <w:rsid w:val="58448F91"/>
    <w:rsid w:val="585A116B"/>
    <w:rsid w:val="586A4248"/>
    <w:rsid w:val="58A85279"/>
    <w:rsid w:val="58E391A3"/>
    <w:rsid w:val="58E9D5E0"/>
    <w:rsid w:val="58ECA88E"/>
    <w:rsid w:val="59017E05"/>
    <w:rsid w:val="5902B62A"/>
    <w:rsid w:val="590C9F54"/>
    <w:rsid w:val="5917CFC6"/>
    <w:rsid w:val="595CC2B7"/>
    <w:rsid w:val="5968505C"/>
    <w:rsid w:val="596A297D"/>
    <w:rsid w:val="597BE72F"/>
    <w:rsid w:val="597CD332"/>
    <w:rsid w:val="597DC252"/>
    <w:rsid w:val="5988E2BB"/>
    <w:rsid w:val="59C3FC4C"/>
    <w:rsid w:val="59F3CC2F"/>
    <w:rsid w:val="5A0DFF24"/>
    <w:rsid w:val="5A32570B"/>
    <w:rsid w:val="5A356676"/>
    <w:rsid w:val="5A598026"/>
    <w:rsid w:val="5A5DA382"/>
    <w:rsid w:val="5A66AB0F"/>
    <w:rsid w:val="5A85E414"/>
    <w:rsid w:val="5A8E709B"/>
    <w:rsid w:val="5A9904C0"/>
    <w:rsid w:val="5ABFF593"/>
    <w:rsid w:val="5B372B19"/>
    <w:rsid w:val="5B37A221"/>
    <w:rsid w:val="5B3B35D3"/>
    <w:rsid w:val="5B5A6786"/>
    <w:rsid w:val="5B5D59E4"/>
    <w:rsid w:val="5B979D0F"/>
    <w:rsid w:val="5B9C8F1B"/>
    <w:rsid w:val="5BE9EAC9"/>
    <w:rsid w:val="5C0DD6E1"/>
    <w:rsid w:val="5C194A52"/>
    <w:rsid w:val="5C1D8ABE"/>
    <w:rsid w:val="5C3FB5EF"/>
    <w:rsid w:val="5C6A6220"/>
    <w:rsid w:val="5C703D0B"/>
    <w:rsid w:val="5C72EBBD"/>
    <w:rsid w:val="5C7AD800"/>
    <w:rsid w:val="5CD6AF06"/>
    <w:rsid w:val="5CD9FB1A"/>
    <w:rsid w:val="5D07466F"/>
    <w:rsid w:val="5D0B7CC3"/>
    <w:rsid w:val="5D0F92F5"/>
    <w:rsid w:val="5D1860B9"/>
    <w:rsid w:val="5D3F69CA"/>
    <w:rsid w:val="5D437E2E"/>
    <w:rsid w:val="5D5B491B"/>
    <w:rsid w:val="5D5D68ED"/>
    <w:rsid w:val="5D85B00E"/>
    <w:rsid w:val="5D962E9B"/>
    <w:rsid w:val="5DAD9ED1"/>
    <w:rsid w:val="5DCFB881"/>
    <w:rsid w:val="5DE0FBE6"/>
    <w:rsid w:val="5DF3765B"/>
    <w:rsid w:val="5E1B33AD"/>
    <w:rsid w:val="5E1CAD65"/>
    <w:rsid w:val="5E2A62DB"/>
    <w:rsid w:val="5E520B0C"/>
    <w:rsid w:val="5E658407"/>
    <w:rsid w:val="5E71AA1A"/>
    <w:rsid w:val="5E71E57E"/>
    <w:rsid w:val="5E7ECF27"/>
    <w:rsid w:val="5E928F6C"/>
    <w:rsid w:val="5E955873"/>
    <w:rsid w:val="5EAE8959"/>
    <w:rsid w:val="5EB98538"/>
    <w:rsid w:val="5EBA0320"/>
    <w:rsid w:val="5ECC4179"/>
    <w:rsid w:val="5ED26E7C"/>
    <w:rsid w:val="5EDFC42E"/>
    <w:rsid w:val="5EE66F79"/>
    <w:rsid w:val="5EED3080"/>
    <w:rsid w:val="5EF12653"/>
    <w:rsid w:val="5EF2F571"/>
    <w:rsid w:val="5EFA3408"/>
    <w:rsid w:val="5EFE6F3A"/>
    <w:rsid w:val="5F255366"/>
    <w:rsid w:val="5F2F9AF1"/>
    <w:rsid w:val="5F4E7FBC"/>
    <w:rsid w:val="5F4ED327"/>
    <w:rsid w:val="5F9D35B5"/>
    <w:rsid w:val="5FA573EB"/>
    <w:rsid w:val="5FBE5C51"/>
    <w:rsid w:val="6058FE8B"/>
    <w:rsid w:val="605FC691"/>
    <w:rsid w:val="608030FA"/>
    <w:rsid w:val="608DC8CF"/>
    <w:rsid w:val="60956388"/>
    <w:rsid w:val="60CA548F"/>
    <w:rsid w:val="60CB7909"/>
    <w:rsid w:val="60D189A7"/>
    <w:rsid w:val="60F2A2BA"/>
    <w:rsid w:val="60FDB21F"/>
    <w:rsid w:val="61095130"/>
    <w:rsid w:val="611168F8"/>
    <w:rsid w:val="611EC4A9"/>
    <w:rsid w:val="612EDFEB"/>
    <w:rsid w:val="6178ADAC"/>
    <w:rsid w:val="61A0CF1D"/>
    <w:rsid w:val="61A86CBF"/>
    <w:rsid w:val="61A86E01"/>
    <w:rsid w:val="61E4C875"/>
    <w:rsid w:val="61F71FE3"/>
    <w:rsid w:val="62033F9B"/>
    <w:rsid w:val="620D24B6"/>
    <w:rsid w:val="62144B9F"/>
    <w:rsid w:val="623ECCC1"/>
    <w:rsid w:val="624A111F"/>
    <w:rsid w:val="624B18E8"/>
    <w:rsid w:val="625D0B67"/>
    <w:rsid w:val="62625D50"/>
    <w:rsid w:val="627F7FFC"/>
    <w:rsid w:val="6280B899"/>
    <w:rsid w:val="62B942EC"/>
    <w:rsid w:val="62C9F527"/>
    <w:rsid w:val="62E57C89"/>
    <w:rsid w:val="6311BA55"/>
    <w:rsid w:val="6317CC7A"/>
    <w:rsid w:val="632A5FDD"/>
    <w:rsid w:val="632FE975"/>
    <w:rsid w:val="63499F47"/>
    <w:rsid w:val="63588062"/>
    <w:rsid w:val="635E8D54"/>
    <w:rsid w:val="63725112"/>
    <w:rsid w:val="638593B0"/>
    <w:rsid w:val="6390E28C"/>
    <w:rsid w:val="63B16242"/>
    <w:rsid w:val="63CF8992"/>
    <w:rsid w:val="63DB6CE2"/>
    <w:rsid w:val="6401D23D"/>
    <w:rsid w:val="64072C49"/>
    <w:rsid w:val="640D3816"/>
    <w:rsid w:val="6414937A"/>
    <w:rsid w:val="642CA1AF"/>
    <w:rsid w:val="644909BA"/>
    <w:rsid w:val="644CA3CE"/>
    <w:rsid w:val="6489628A"/>
    <w:rsid w:val="64A8B880"/>
    <w:rsid w:val="64E54674"/>
    <w:rsid w:val="64F5940C"/>
    <w:rsid w:val="64F79855"/>
    <w:rsid w:val="650A59D3"/>
    <w:rsid w:val="6516A834"/>
    <w:rsid w:val="651DCB13"/>
    <w:rsid w:val="65315352"/>
    <w:rsid w:val="654D32A3"/>
    <w:rsid w:val="656BB7D5"/>
    <w:rsid w:val="657BE197"/>
    <w:rsid w:val="658EFDD7"/>
    <w:rsid w:val="65D78FF0"/>
    <w:rsid w:val="65EAF20D"/>
    <w:rsid w:val="661B5E9E"/>
    <w:rsid w:val="6623241B"/>
    <w:rsid w:val="662F6295"/>
    <w:rsid w:val="663AE4A3"/>
    <w:rsid w:val="664B5F48"/>
    <w:rsid w:val="6680C623"/>
    <w:rsid w:val="669050C6"/>
    <w:rsid w:val="66CB1E5B"/>
    <w:rsid w:val="66D8CF7C"/>
    <w:rsid w:val="66E3925A"/>
    <w:rsid w:val="66F554E5"/>
    <w:rsid w:val="66FBBE2B"/>
    <w:rsid w:val="6701593F"/>
    <w:rsid w:val="67031302"/>
    <w:rsid w:val="6720FDCD"/>
    <w:rsid w:val="672C82E1"/>
    <w:rsid w:val="673FC91E"/>
    <w:rsid w:val="67638F34"/>
    <w:rsid w:val="6783C940"/>
    <w:rsid w:val="67BEE926"/>
    <w:rsid w:val="67C8EBD9"/>
    <w:rsid w:val="67F83A4D"/>
    <w:rsid w:val="68011A36"/>
    <w:rsid w:val="6837E322"/>
    <w:rsid w:val="685B047D"/>
    <w:rsid w:val="686D2E15"/>
    <w:rsid w:val="6886C332"/>
    <w:rsid w:val="68883242"/>
    <w:rsid w:val="68E5ECAA"/>
    <w:rsid w:val="6910B18A"/>
    <w:rsid w:val="6934BB23"/>
    <w:rsid w:val="69541EB1"/>
    <w:rsid w:val="6955264A"/>
    <w:rsid w:val="69584832"/>
    <w:rsid w:val="6962EE6E"/>
    <w:rsid w:val="6965D6D2"/>
    <w:rsid w:val="696E68D6"/>
    <w:rsid w:val="69A212FC"/>
    <w:rsid w:val="69A730EA"/>
    <w:rsid w:val="69D14FAD"/>
    <w:rsid w:val="69D441DC"/>
    <w:rsid w:val="69D8F562"/>
    <w:rsid w:val="69DCF786"/>
    <w:rsid w:val="69E43566"/>
    <w:rsid w:val="69E5E6D5"/>
    <w:rsid w:val="6A1613FB"/>
    <w:rsid w:val="6A5096A0"/>
    <w:rsid w:val="6A77BFB1"/>
    <w:rsid w:val="6AA96836"/>
    <w:rsid w:val="6AAB94F2"/>
    <w:rsid w:val="6AAD19A4"/>
    <w:rsid w:val="6ADBA4C2"/>
    <w:rsid w:val="6B1EF30A"/>
    <w:rsid w:val="6B3A7E67"/>
    <w:rsid w:val="6B459F45"/>
    <w:rsid w:val="6B504326"/>
    <w:rsid w:val="6B7738B7"/>
    <w:rsid w:val="6B98BBFF"/>
    <w:rsid w:val="6B9D1B83"/>
    <w:rsid w:val="6BED0911"/>
    <w:rsid w:val="6C4A1E9B"/>
    <w:rsid w:val="6C4F87DD"/>
    <w:rsid w:val="6C6AB6F4"/>
    <w:rsid w:val="6C7164A6"/>
    <w:rsid w:val="6C84BBA8"/>
    <w:rsid w:val="6C8BD14A"/>
    <w:rsid w:val="6CA2642B"/>
    <w:rsid w:val="6CCF8207"/>
    <w:rsid w:val="6CD314B7"/>
    <w:rsid w:val="6CE8B88F"/>
    <w:rsid w:val="6D207E5C"/>
    <w:rsid w:val="6D2FB257"/>
    <w:rsid w:val="6D30988F"/>
    <w:rsid w:val="6D3CF344"/>
    <w:rsid w:val="6D62C746"/>
    <w:rsid w:val="6D75D608"/>
    <w:rsid w:val="6DC33E8F"/>
    <w:rsid w:val="6DCD5BA9"/>
    <w:rsid w:val="6DE422AD"/>
    <w:rsid w:val="6DF2230E"/>
    <w:rsid w:val="6DFF182D"/>
    <w:rsid w:val="6E4E05DC"/>
    <w:rsid w:val="6E91017B"/>
    <w:rsid w:val="6EBFB673"/>
    <w:rsid w:val="6EE165A5"/>
    <w:rsid w:val="6EE56F4A"/>
    <w:rsid w:val="6EEC47D0"/>
    <w:rsid w:val="6EEFC1AE"/>
    <w:rsid w:val="6EF42DE2"/>
    <w:rsid w:val="6F314DE7"/>
    <w:rsid w:val="6F6F862F"/>
    <w:rsid w:val="6F821AB9"/>
    <w:rsid w:val="6F8D080B"/>
    <w:rsid w:val="6F8EA47A"/>
    <w:rsid w:val="6F9CCDC0"/>
    <w:rsid w:val="7003A8B6"/>
    <w:rsid w:val="700684DA"/>
    <w:rsid w:val="702F7795"/>
    <w:rsid w:val="70461777"/>
    <w:rsid w:val="7079BB7B"/>
    <w:rsid w:val="7087B6EC"/>
    <w:rsid w:val="70A2101B"/>
    <w:rsid w:val="70C7F184"/>
    <w:rsid w:val="70D3FE98"/>
    <w:rsid w:val="70D62A9E"/>
    <w:rsid w:val="70F2DE8C"/>
    <w:rsid w:val="712F48B0"/>
    <w:rsid w:val="71344383"/>
    <w:rsid w:val="71662FED"/>
    <w:rsid w:val="7167E592"/>
    <w:rsid w:val="716C3C64"/>
    <w:rsid w:val="71791872"/>
    <w:rsid w:val="717B3B12"/>
    <w:rsid w:val="71BA3166"/>
    <w:rsid w:val="71D3C288"/>
    <w:rsid w:val="71E56397"/>
    <w:rsid w:val="7200962E"/>
    <w:rsid w:val="7207FD83"/>
    <w:rsid w:val="72465E58"/>
    <w:rsid w:val="724807AC"/>
    <w:rsid w:val="724D2BCF"/>
    <w:rsid w:val="724FABFF"/>
    <w:rsid w:val="726C83E1"/>
    <w:rsid w:val="728B2C55"/>
    <w:rsid w:val="729278FF"/>
    <w:rsid w:val="72B793D0"/>
    <w:rsid w:val="72C0E3BC"/>
    <w:rsid w:val="72ECD5DF"/>
    <w:rsid w:val="7303B5F3"/>
    <w:rsid w:val="73170B73"/>
    <w:rsid w:val="731B01B2"/>
    <w:rsid w:val="73493E42"/>
    <w:rsid w:val="7372EC6C"/>
    <w:rsid w:val="737B6FA4"/>
    <w:rsid w:val="7397FD3E"/>
    <w:rsid w:val="739F03CC"/>
    <w:rsid w:val="73A3CDE4"/>
    <w:rsid w:val="73C2987B"/>
    <w:rsid w:val="73D76A45"/>
    <w:rsid w:val="7407B7A0"/>
    <w:rsid w:val="740D27FB"/>
    <w:rsid w:val="7466061E"/>
    <w:rsid w:val="747A0E5E"/>
    <w:rsid w:val="74894605"/>
    <w:rsid w:val="748A000C"/>
    <w:rsid w:val="74A1DB42"/>
    <w:rsid w:val="74F05253"/>
    <w:rsid w:val="75270E2D"/>
    <w:rsid w:val="752A58C9"/>
    <w:rsid w:val="753D8079"/>
    <w:rsid w:val="7555E3EF"/>
    <w:rsid w:val="75A30ECD"/>
    <w:rsid w:val="75B0065A"/>
    <w:rsid w:val="75CA7672"/>
    <w:rsid w:val="75CAC8A6"/>
    <w:rsid w:val="75CF94A1"/>
    <w:rsid w:val="75DB7469"/>
    <w:rsid w:val="75EB2EFA"/>
    <w:rsid w:val="75F5E786"/>
    <w:rsid w:val="763B8D1C"/>
    <w:rsid w:val="7640E478"/>
    <w:rsid w:val="7653C1D8"/>
    <w:rsid w:val="7664420F"/>
    <w:rsid w:val="7687AE4A"/>
    <w:rsid w:val="768E2CD0"/>
    <w:rsid w:val="76B1CE8C"/>
    <w:rsid w:val="76B93B9C"/>
    <w:rsid w:val="76BE663A"/>
    <w:rsid w:val="76C35D98"/>
    <w:rsid w:val="76C40D3D"/>
    <w:rsid w:val="76D482C1"/>
    <w:rsid w:val="76DF0DB7"/>
    <w:rsid w:val="76F8833F"/>
    <w:rsid w:val="76FDC8D1"/>
    <w:rsid w:val="770D2A5B"/>
    <w:rsid w:val="772E87E8"/>
    <w:rsid w:val="773DB0C4"/>
    <w:rsid w:val="774A3C02"/>
    <w:rsid w:val="77719BC0"/>
    <w:rsid w:val="777EC249"/>
    <w:rsid w:val="777FDC13"/>
    <w:rsid w:val="77A07C23"/>
    <w:rsid w:val="77A176A6"/>
    <w:rsid w:val="77AC177D"/>
    <w:rsid w:val="77BA57B9"/>
    <w:rsid w:val="77BF9E71"/>
    <w:rsid w:val="77C1B8EB"/>
    <w:rsid w:val="77CE0FD2"/>
    <w:rsid w:val="77CEE2FB"/>
    <w:rsid w:val="77CF6EAD"/>
    <w:rsid w:val="77F21DFC"/>
    <w:rsid w:val="77F3595D"/>
    <w:rsid w:val="77FDE9DB"/>
    <w:rsid w:val="781C482B"/>
    <w:rsid w:val="7838BFAA"/>
    <w:rsid w:val="78410DF9"/>
    <w:rsid w:val="78555AB7"/>
    <w:rsid w:val="7857741C"/>
    <w:rsid w:val="7873D4C8"/>
    <w:rsid w:val="787FC405"/>
    <w:rsid w:val="78864CC5"/>
    <w:rsid w:val="78B5FD62"/>
    <w:rsid w:val="78C10AEA"/>
    <w:rsid w:val="78CBF31B"/>
    <w:rsid w:val="78E239E0"/>
    <w:rsid w:val="78E6992A"/>
    <w:rsid w:val="78ECA2B1"/>
    <w:rsid w:val="78F64C10"/>
    <w:rsid w:val="791628B3"/>
    <w:rsid w:val="793268D6"/>
    <w:rsid w:val="793C56D2"/>
    <w:rsid w:val="7940DE99"/>
    <w:rsid w:val="7947E7DE"/>
    <w:rsid w:val="79642D95"/>
    <w:rsid w:val="7980226D"/>
    <w:rsid w:val="79BDAD33"/>
    <w:rsid w:val="79DD8D27"/>
    <w:rsid w:val="79E78244"/>
    <w:rsid w:val="79F31EB6"/>
    <w:rsid w:val="79FBE3CE"/>
    <w:rsid w:val="7A0150A3"/>
    <w:rsid w:val="7A18E72B"/>
    <w:rsid w:val="7A29DADD"/>
    <w:rsid w:val="7A31F876"/>
    <w:rsid w:val="7A567024"/>
    <w:rsid w:val="7A695987"/>
    <w:rsid w:val="7A73FB11"/>
    <w:rsid w:val="7A7F4D11"/>
    <w:rsid w:val="7A95383C"/>
    <w:rsid w:val="7ABE21C0"/>
    <w:rsid w:val="7AD33EA7"/>
    <w:rsid w:val="7AE3B83F"/>
    <w:rsid w:val="7AF7A914"/>
    <w:rsid w:val="7B14FCE9"/>
    <w:rsid w:val="7B3EE93D"/>
    <w:rsid w:val="7B431570"/>
    <w:rsid w:val="7B4A1E9E"/>
    <w:rsid w:val="7B5AF160"/>
    <w:rsid w:val="7B8AD15A"/>
    <w:rsid w:val="7B9D404B"/>
    <w:rsid w:val="7BBEA626"/>
    <w:rsid w:val="7BC33D6B"/>
    <w:rsid w:val="7BCEEB57"/>
    <w:rsid w:val="7BCFA5F0"/>
    <w:rsid w:val="7BDA8577"/>
    <w:rsid w:val="7BDA8585"/>
    <w:rsid w:val="7BE44C9A"/>
    <w:rsid w:val="7BE766BC"/>
    <w:rsid w:val="7C15C6FC"/>
    <w:rsid w:val="7C2E092B"/>
    <w:rsid w:val="7C4962D6"/>
    <w:rsid w:val="7C4E8F12"/>
    <w:rsid w:val="7C56268B"/>
    <w:rsid w:val="7C722CEF"/>
    <w:rsid w:val="7C73ED46"/>
    <w:rsid w:val="7C7B6532"/>
    <w:rsid w:val="7C7F88A0"/>
    <w:rsid w:val="7C9FE5E7"/>
    <w:rsid w:val="7CB14582"/>
    <w:rsid w:val="7CCBF55C"/>
    <w:rsid w:val="7CDF0851"/>
    <w:rsid w:val="7D1B7944"/>
    <w:rsid w:val="7D1F4D5B"/>
    <w:rsid w:val="7D3B4E35"/>
    <w:rsid w:val="7D3F7B71"/>
    <w:rsid w:val="7D471C93"/>
    <w:rsid w:val="7D6DE8AD"/>
    <w:rsid w:val="7DAF8544"/>
    <w:rsid w:val="7DDB681F"/>
    <w:rsid w:val="7DDE298C"/>
    <w:rsid w:val="7DE5256A"/>
    <w:rsid w:val="7DF4D4F3"/>
    <w:rsid w:val="7E084232"/>
    <w:rsid w:val="7E0F64AA"/>
    <w:rsid w:val="7E25E238"/>
    <w:rsid w:val="7E431839"/>
    <w:rsid w:val="7E549FEC"/>
    <w:rsid w:val="7E5CE772"/>
    <w:rsid w:val="7E63358E"/>
    <w:rsid w:val="7E8253B5"/>
    <w:rsid w:val="7EA5486C"/>
    <w:rsid w:val="7EC7646B"/>
    <w:rsid w:val="7EE0AA60"/>
    <w:rsid w:val="7EE7993B"/>
    <w:rsid w:val="7EEC5906"/>
    <w:rsid w:val="7F005B12"/>
    <w:rsid w:val="7F17830E"/>
    <w:rsid w:val="7F210330"/>
    <w:rsid w:val="7F4842EF"/>
    <w:rsid w:val="7FB7CAF6"/>
    <w:rsid w:val="7FB8342E"/>
    <w:rsid w:val="7FE9C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1F83703"/>
  <w15:docId w15:val="{B3B8F6DB-CD95-49D2-B9EA-CCCEA161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9261A"/>
    <w:pPr>
      <w:spacing w:after="240" w:line="288" w:lineRule="auto"/>
    </w:pPr>
    <w:rPr>
      <w:rFonts w:ascii="Franklin Gothic Book" w:hAnsi="Franklin Gothic Book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A3751E"/>
    <w:pPr>
      <w:keepNext/>
      <w:pageBreakBefore/>
      <w:tabs>
        <w:tab w:val="left" w:pos="900"/>
      </w:tabs>
      <w:spacing w:before="480"/>
      <w:outlineLvl w:val="0"/>
    </w:pPr>
    <w:rPr>
      <w:rFonts w:eastAsiaTheme="majorEastAsia" w:cstheme="majorBidi"/>
      <w:color w:val="005288"/>
      <w:kern w:val="32"/>
      <w:sz w:val="60"/>
      <w:szCs w:val="60"/>
    </w:rPr>
  </w:style>
  <w:style w:type="paragraph" w:styleId="Heading2">
    <w:name w:val="heading 2"/>
    <w:basedOn w:val="FEMAHeading1"/>
    <w:next w:val="BodyText"/>
    <w:link w:val="Heading2Char"/>
    <w:uiPriority w:val="99"/>
    <w:qFormat/>
    <w:rsid w:val="00A3751E"/>
  </w:style>
  <w:style w:type="paragraph" w:styleId="Heading3">
    <w:name w:val="heading 3"/>
    <w:basedOn w:val="FEMAHeading2"/>
    <w:next w:val="BodyText"/>
    <w:link w:val="Heading3Char"/>
    <w:uiPriority w:val="99"/>
    <w:qFormat/>
    <w:rsid w:val="00A3751E"/>
    <w:pPr>
      <w:numPr>
        <w:ilvl w:val="2"/>
        <w:numId w:val="13"/>
      </w:numPr>
    </w:pPr>
  </w:style>
  <w:style w:type="paragraph" w:styleId="Heading4">
    <w:name w:val="heading 4"/>
    <w:basedOn w:val="FEMAHeading3"/>
    <w:next w:val="BodyText"/>
    <w:link w:val="Heading4Char"/>
    <w:uiPriority w:val="99"/>
    <w:unhideWhenUsed/>
    <w:qFormat/>
    <w:rsid w:val="00A3751E"/>
    <w:pPr>
      <w:numPr>
        <w:numId w:val="13"/>
      </w:numPr>
    </w:pPr>
  </w:style>
  <w:style w:type="paragraph" w:styleId="Heading5">
    <w:name w:val="heading 5"/>
    <w:basedOn w:val="FEMAHeading4"/>
    <w:next w:val="Normal"/>
    <w:link w:val="Heading5Char"/>
    <w:autoRedefine/>
    <w:uiPriority w:val="99"/>
    <w:unhideWhenUsed/>
    <w:qFormat/>
    <w:rsid w:val="00A3751E"/>
    <w:pPr>
      <w:numPr>
        <w:ilvl w:val="0"/>
        <w:numId w:val="0"/>
      </w:numPr>
    </w:pPr>
  </w:style>
  <w:style w:type="paragraph" w:styleId="Heading6">
    <w:name w:val="heading 6"/>
    <w:basedOn w:val="Normal"/>
    <w:next w:val="Normal"/>
    <w:link w:val="Heading6Char"/>
    <w:uiPriority w:val="99"/>
    <w:qFormat/>
    <w:rsid w:val="00A3751E"/>
    <w:pPr>
      <w:keepNext/>
      <w:numPr>
        <w:ilvl w:val="5"/>
        <w:numId w:val="14"/>
      </w:numPr>
      <w:spacing w:before="60" w:after="60" w:line="274" w:lineRule="atLeast"/>
      <w:outlineLvl w:val="5"/>
    </w:pPr>
    <w:rPr>
      <w:rFonts w:eastAsia="Times New Roman" w:cs="Times New Roman"/>
      <w:b/>
      <w:i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751E"/>
    <w:pPr>
      <w:keepLines/>
      <w:spacing w:line="240" w:lineRule="atLeast"/>
      <w:ind w:left="1080"/>
      <w:jc w:val="center"/>
      <w:outlineLvl w:val="6"/>
    </w:pPr>
    <w:rPr>
      <w:rFonts w:ascii="Arial" w:eastAsia="Times New Roman" w:hAnsi="Arial" w:cs="Times New Roman"/>
      <w:b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3751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Heading1"/>
    <w:next w:val="BodyText"/>
    <w:link w:val="Heading9Char"/>
    <w:uiPriority w:val="99"/>
    <w:unhideWhenUsed/>
    <w:qFormat/>
    <w:rsid w:val="00A3751E"/>
    <w:pPr>
      <w:numPr>
        <w:numId w:val="15"/>
      </w:numPr>
      <w:outlineLvl w:val="8"/>
    </w:pPr>
    <w:rPr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1E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A3751E"/>
    <w:rPr>
      <w:rFonts w:ascii="Arial" w:eastAsia="Times New Roman" w:hAnsi="Arial" w:cs="Times New Roman"/>
      <w:b/>
    </w:rPr>
  </w:style>
  <w:style w:type="character" w:styleId="IntenseReference">
    <w:name w:val="Intense Reference"/>
    <w:basedOn w:val="DefaultParagraphFont"/>
    <w:uiPriority w:val="32"/>
    <w:qFormat/>
    <w:rsid w:val="00A3751E"/>
    <w:rPr>
      <w:b/>
      <w:bCs/>
      <w:smallCaps/>
      <w:color w:val="0078AE" w:themeColor="accent1"/>
      <w:spacing w:val="5"/>
    </w:rPr>
  </w:style>
  <w:style w:type="paragraph" w:styleId="Footer">
    <w:name w:val="footer"/>
    <w:basedOn w:val="Normal"/>
    <w:link w:val="FooterChar"/>
    <w:rsid w:val="00A3751E"/>
    <w:pPr>
      <w:tabs>
        <w:tab w:val="center" w:pos="4680"/>
        <w:tab w:val="right" w:pos="9360"/>
      </w:tabs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rsid w:val="00A3751E"/>
    <w:rPr>
      <w:rFonts w:ascii="Arial" w:hAnsi="Arial"/>
      <w:b/>
      <w:sz w:val="1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3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51E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1E"/>
    <w:rPr>
      <w:rFonts w:ascii="Franklin Gothic Book" w:hAnsi="Franklin Gothic Book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A3751E"/>
    <w:rPr>
      <w:rFonts w:ascii="Franklin Gothic Medium" w:hAnsi="Franklin Gothic Medium"/>
      <w:sz w:val="38"/>
      <w:szCs w:val="38"/>
    </w:rPr>
  </w:style>
  <w:style w:type="character" w:customStyle="1" w:styleId="Heading3Char">
    <w:name w:val="Heading 3 Char"/>
    <w:basedOn w:val="DefaultParagraphFont"/>
    <w:link w:val="Heading3"/>
    <w:uiPriority w:val="99"/>
    <w:rsid w:val="00A3751E"/>
    <w:rPr>
      <w:rFonts w:ascii="Franklin Gothic Medium" w:hAnsi="Franklin Gothic Medium"/>
      <w:color w:val="005288"/>
      <w:sz w:val="28"/>
      <w:szCs w:val="38"/>
    </w:rPr>
  </w:style>
  <w:style w:type="character" w:customStyle="1" w:styleId="Heading1Char">
    <w:name w:val="Heading 1 Char"/>
    <w:basedOn w:val="DefaultParagraphFont"/>
    <w:link w:val="Heading1"/>
    <w:uiPriority w:val="99"/>
    <w:rsid w:val="00A3751E"/>
    <w:rPr>
      <w:rFonts w:ascii="Franklin Gothic Book" w:eastAsiaTheme="majorEastAsia" w:hAnsi="Franklin Gothic Book" w:cstheme="majorBidi"/>
      <w:color w:val="005288"/>
      <w:kern w:val="32"/>
      <w:sz w:val="60"/>
      <w:szCs w:val="60"/>
    </w:rPr>
  </w:style>
  <w:style w:type="character" w:styleId="PageNumber">
    <w:name w:val="page number"/>
    <w:basedOn w:val="DefaultParagraphFont"/>
    <w:uiPriority w:val="99"/>
    <w:rsid w:val="00A3751E"/>
  </w:style>
  <w:style w:type="character" w:customStyle="1" w:styleId="Heading4Char">
    <w:name w:val="Heading 4 Char"/>
    <w:basedOn w:val="DefaultParagraphFont"/>
    <w:link w:val="Heading4"/>
    <w:uiPriority w:val="99"/>
    <w:rsid w:val="00A3751E"/>
    <w:rPr>
      <w:rFonts w:ascii="Franklin Gothic Medium" w:hAnsi="Franklin Gothic Medium"/>
      <w:caps/>
      <w:sz w:val="24"/>
      <w:szCs w:val="38"/>
    </w:rPr>
  </w:style>
  <w:style w:type="character" w:styleId="FollowedHyperlink">
    <w:name w:val="FollowedHyperlink"/>
    <w:basedOn w:val="DefaultParagraphFont"/>
    <w:uiPriority w:val="99"/>
    <w:semiHidden/>
    <w:unhideWhenUsed/>
    <w:rsid w:val="00A3751E"/>
    <w:rPr>
      <w:color w:val="005188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A3751E"/>
    <w:pPr>
      <w:numPr>
        <w:numId w:val="16"/>
      </w:numPr>
      <w:contextualSpacing/>
    </w:pPr>
  </w:style>
  <w:style w:type="character" w:customStyle="1" w:styleId="Heading5Char">
    <w:name w:val="Heading 5 Char"/>
    <w:basedOn w:val="DefaultParagraphFont"/>
    <w:link w:val="Heading5"/>
    <w:uiPriority w:val="99"/>
    <w:rsid w:val="00A3751E"/>
    <w:rPr>
      <w:rFonts w:ascii="Franklin Gothic Demi" w:eastAsiaTheme="majorEastAsia" w:hAnsi="Franklin Gothic Demi" w:cstheme="majorBidi"/>
      <w:caps/>
      <w:color w:val="2F2F3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A3751E"/>
    <w:rPr>
      <w:rFonts w:ascii="Franklin Gothic Book" w:eastAsia="Times New Roman" w:hAnsi="Franklin Gothic Book" w:cs="Times New Roman"/>
      <w:b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51E"/>
    <w:rPr>
      <w:rFonts w:ascii="Joanna MT Std" w:hAnsi="Joanna MT Std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3751E"/>
    <w:rPr>
      <w:rFonts w:ascii="Joanna MT Std" w:hAnsi="Joanna MT Std"/>
      <w:sz w:val="4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3751E"/>
    <w:pPr>
      <w:spacing w:before="240"/>
      <w:ind w:left="144"/>
    </w:pPr>
    <w:rPr>
      <w:rFonts w:ascii="Joanna MT Std" w:hAnsi="Joanna MT Std"/>
      <w:b/>
      <w:sz w:val="108"/>
      <w:szCs w:val="108"/>
    </w:rPr>
  </w:style>
  <w:style w:type="character" w:customStyle="1" w:styleId="TitleChar">
    <w:name w:val="Title Char"/>
    <w:basedOn w:val="DefaultParagraphFont"/>
    <w:link w:val="Title"/>
    <w:uiPriority w:val="10"/>
    <w:rsid w:val="00A3751E"/>
    <w:rPr>
      <w:rFonts w:ascii="Joanna MT Std" w:hAnsi="Joanna MT Std"/>
      <w:b/>
      <w:sz w:val="108"/>
      <w:szCs w:val="108"/>
    </w:rPr>
  </w:style>
  <w:style w:type="paragraph" w:styleId="NoSpacing">
    <w:name w:val="No Spacing"/>
    <w:link w:val="NoSpacingChar"/>
    <w:uiPriority w:val="1"/>
    <w:qFormat/>
    <w:rsid w:val="00A3751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3751E"/>
    <w:rPr>
      <w:color w:val="006699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375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51E"/>
    <w:rPr>
      <w:rFonts w:ascii="Franklin Gothic Book" w:hAnsi="Franklin Gothic Book"/>
      <w:sz w:val="20"/>
      <w:szCs w:val="20"/>
    </w:rPr>
  </w:style>
  <w:style w:type="character" w:styleId="FootnoteReference">
    <w:name w:val="footnote reference"/>
    <w:basedOn w:val="DefaultParagraphFont"/>
    <w:unhideWhenUsed/>
    <w:rsid w:val="00A3751E"/>
    <w:rPr>
      <w:vertAlign w:val="superscript"/>
    </w:rPr>
  </w:style>
  <w:style w:type="character" w:styleId="EndnoteReference">
    <w:name w:val="endnote reference"/>
    <w:basedOn w:val="DefaultParagraphFont"/>
    <w:uiPriority w:val="99"/>
    <w:unhideWhenUsed/>
    <w:rsid w:val="00A3751E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3751E"/>
    <w:pPr>
      <w:spacing w:before="120" w:after="120"/>
      <w:jc w:val="center"/>
    </w:pPr>
    <w:rPr>
      <w:rFonts w:ascii="Arial" w:hAnsi="Arial"/>
      <w:b/>
      <w:bCs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A3751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A375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751E"/>
    <w:rPr>
      <w:rFonts w:ascii="Franklin Gothic Book" w:hAnsi="Franklin Gothic Book"/>
      <w:szCs w:val="24"/>
    </w:rPr>
  </w:style>
  <w:style w:type="paragraph" w:customStyle="1" w:styleId="Secondlevelbullet">
    <w:name w:val="Second level bullet"/>
    <w:basedOn w:val="ListBullet"/>
    <w:qFormat/>
    <w:rsid w:val="008F2B24"/>
    <w:pPr>
      <w:numPr>
        <w:numId w:val="3"/>
      </w:numPr>
    </w:pPr>
  </w:style>
  <w:style w:type="paragraph" w:customStyle="1" w:styleId="Blank">
    <w:name w:val="Blank"/>
    <w:basedOn w:val="Normal"/>
    <w:next w:val="Normal"/>
    <w:uiPriority w:val="99"/>
    <w:rsid w:val="00A3751E"/>
    <w:pPr>
      <w:spacing w:before="5000"/>
      <w:jc w:val="center"/>
    </w:pPr>
  </w:style>
  <w:style w:type="paragraph" w:customStyle="1" w:styleId="Body">
    <w:name w:val="Body"/>
    <w:next w:val="Normal"/>
    <w:rsid w:val="00A3751E"/>
    <w:pPr>
      <w:spacing w:after="0" w:line="240" w:lineRule="auto"/>
    </w:pPr>
    <w:rPr>
      <w:rFonts w:ascii="Franklin Gothic Book" w:eastAsia="Times New Roman" w:hAnsi="Franklin Gothic Book" w:cs="Times New Roman"/>
      <w:szCs w:val="21"/>
    </w:rPr>
  </w:style>
  <w:style w:type="paragraph" w:styleId="BodyText">
    <w:name w:val="Body Text"/>
    <w:basedOn w:val="Normal"/>
    <w:link w:val="BodyTextChar"/>
    <w:uiPriority w:val="99"/>
    <w:rsid w:val="00A3751E"/>
  </w:style>
  <w:style w:type="character" w:customStyle="1" w:styleId="BodyTextChar">
    <w:name w:val="Body Text Char"/>
    <w:basedOn w:val="DefaultParagraphFont"/>
    <w:link w:val="BodyText"/>
    <w:uiPriority w:val="99"/>
    <w:rsid w:val="00A3751E"/>
    <w:rPr>
      <w:rFonts w:ascii="Franklin Gothic Book" w:hAnsi="Franklin Gothic Book"/>
      <w:szCs w:val="24"/>
    </w:rPr>
  </w:style>
  <w:style w:type="paragraph" w:customStyle="1" w:styleId="FEMANormal">
    <w:name w:val="FEMA Normal"/>
    <w:link w:val="FEMANormalChar"/>
    <w:qFormat/>
    <w:rsid w:val="00A3751E"/>
    <w:pPr>
      <w:spacing w:after="240" w:line="288" w:lineRule="auto"/>
    </w:pPr>
    <w:rPr>
      <w:rFonts w:ascii="Franklin Gothic Book" w:hAnsi="Franklin Gothic Book"/>
      <w:szCs w:val="24"/>
    </w:rPr>
  </w:style>
  <w:style w:type="character" w:customStyle="1" w:styleId="FEMANormalChar">
    <w:name w:val="FEMA Normal Char"/>
    <w:basedOn w:val="DefaultParagraphFont"/>
    <w:link w:val="FEMANormal"/>
    <w:rsid w:val="00A3751E"/>
    <w:rPr>
      <w:rFonts w:ascii="Franklin Gothic Book" w:hAnsi="Franklin Gothic Book"/>
      <w:szCs w:val="24"/>
    </w:rPr>
  </w:style>
  <w:style w:type="paragraph" w:customStyle="1" w:styleId="Bullet">
    <w:name w:val="Bullet"/>
    <w:basedOn w:val="FEMANormal"/>
    <w:link w:val="BulletChar"/>
    <w:qFormat/>
    <w:rsid w:val="00A3751E"/>
    <w:pPr>
      <w:numPr>
        <w:numId w:val="4"/>
      </w:numPr>
      <w:spacing w:before="80" w:after="80"/>
    </w:pPr>
  </w:style>
  <w:style w:type="character" w:customStyle="1" w:styleId="BulletChar">
    <w:name w:val="Bullet Char"/>
    <w:basedOn w:val="DefaultParagraphFont"/>
    <w:link w:val="Bullet"/>
    <w:rsid w:val="00A3751E"/>
    <w:rPr>
      <w:rFonts w:ascii="Franklin Gothic Book" w:hAnsi="Franklin Gothic Book"/>
      <w:szCs w:val="24"/>
    </w:rPr>
  </w:style>
  <w:style w:type="paragraph" w:customStyle="1" w:styleId="DRAFTNotationText">
    <w:name w:val="DRAFT Notation Text"/>
    <w:basedOn w:val="Normal"/>
    <w:link w:val="DRAFTNotationTextChar"/>
    <w:semiHidden/>
    <w:qFormat/>
    <w:rsid w:val="00A3751E"/>
    <w:pPr>
      <w:jc w:val="center"/>
    </w:pPr>
    <w:rPr>
      <w:rFonts w:asciiTheme="minorHAnsi" w:hAnsiTheme="minorHAnsi" w:cs="Calibri"/>
      <w:b/>
      <w:sz w:val="36"/>
      <w:szCs w:val="22"/>
    </w:rPr>
  </w:style>
  <w:style w:type="character" w:customStyle="1" w:styleId="DRAFTNotationTextChar">
    <w:name w:val="DRAFT Notation Text Char"/>
    <w:basedOn w:val="DefaultParagraphFont"/>
    <w:link w:val="DRAFTNotationText"/>
    <w:semiHidden/>
    <w:locked/>
    <w:rsid w:val="00A3751E"/>
    <w:rPr>
      <w:rFonts w:cs="Calibri"/>
      <w:b/>
      <w:sz w:val="36"/>
    </w:rPr>
  </w:style>
  <w:style w:type="character" w:styleId="Emphasis">
    <w:name w:val="Emphasis"/>
    <w:uiPriority w:val="20"/>
    <w:qFormat/>
    <w:rsid w:val="00A3751E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751E"/>
    <w:rPr>
      <w:rFonts w:asciiTheme="minorHAnsi" w:hAnsi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1E"/>
    <w:rPr>
      <w:sz w:val="20"/>
      <w:szCs w:val="20"/>
    </w:rPr>
  </w:style>
  <w:style w:type="paragraph" w:customStyle="1" w:styleId="FEMAAcronymList">
    <w:name w:val="FEMA Acronym List"/>
    <w:basedOn w:val="FEMANormal"/>
    <w:uiPriority w:val="99"/>
    <w:qFormat/>
    <w:rsid w:val="00A3751E"/>
    <w:pPr>
      <w:tabs>
        <w:tab w:val="left" w:pos="1584"/>
      </w:tabs>
      <w:ind w:left="1584" w:hanging="1584"/>
    </w:pPr>
  </w:style>
  <w:style w:type="paragraph" w:customStyle="1" w:styleId="FEMABlankPageNote">
    <w:name w:val="FEMA Blank Page Note"/>
    <w:basedOn w:val="FEMANormal"/>
    <w:next w:val="FEMANormal"/>
    <w:uiPriority w:val="99"/>
    <w:qFormat/>
    <w:rsid w:val="00A3751E"/>
    <w:pPr>
      <w:pageBreakBefore/>
      <w:spacing w:line="7000" w:lineRule="exact"/>
      <w:jc w:val="center"/>
    </w:pPr>
  </w:style>
  <w:style w:type="paragraph" w:customStyle="1" w:styleId="FEMABoxUNSHADEDText">
    <w:name w:val="FEMA Box UNSHADED Text"/>
    <w:uiPriority w:val="99"/>
    <w:qFormat/>
    <w:rsid w:val="00A3751E"/>
    <w:pPr>
      <w:spacing w:after="160" w:line="288" w:lineRule="auto"/>
    </w:pPr>
    <w:rPr>
      <w:rFonts w:ascii="Franklin Gothic Book" w:hAnsi="Franklin Gothic Book" w:cs="Arial"/>
      <w:szCs w:val="20"/>
    </w:rPr>
  </w:style>
  <w:style w:type="paragraph" w:customStyle="1" w:styleId="FEMABoxUNSHADEDBullet">
    <w:name w:val="FEMA Box UNSHADED Bullet"/>
    <w:basedOn w:val="FEMABoxUNSHADEDText"/>
    <w:uiPriority w:val="99"/>
    <w:qFormat/>
    <w:rsid w:val="00A3751E"/>
    <w:pPr>
      <w:numPr>
        <w:numId w:val="5"/>
      </w:numPr>
    </w:pPr>
  </w:style>
  <w:style w:type="paragraph" w:customStyle="1" w:styleId="FEMABoxUNSHADEDTitle">
    <w:name w:val="FEMA Box UNSHADED Title"/>
    <w:uiPriority w:val="99"/>
    <w:qFormat/>
    <w:rsid w:val="00A3751E"/>
    <w:pPr>
      <w:spacing w:before="40" w:after="160" w:line="288" w:lineRule="auto"/>
    </w:pPr>
    <w:rPr>
      <w:rFonts w:ascii="Franklin Gothic Demi" w:hAnsi="Franklin Gothic Demi" w:cs="Arial"/>
      <w:szCs w:val="20"/>
    </w:rPr>
  </w:style>
  <w:style w:type="paragraph" w:customStyle="1" w:styleId="FEMABoxedText">
    <w:name w:val="FEMA Boxed Text"/>
    <w:link w:val="FEMABoxedTextChar"/>
    <w:uiPriority w:val="19"/>
    <w:qFormat/>
    <w:rsid w:val="00A3751E"/>
    <w:pPr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after="120" w:line="288" w:lineRule="auto"/>
      <w:ind w:left="187" w:right="187"/>
    </w:pPr>
    <w:rPr>
      <w:rFonts w:ascii="Franklin Gothic Book" w:hAnsi="Franklin Gothic Book" w:cs="Arial"/>
      <w:szCs w:val="20"/>
    </w:rPr>
  </w:style>
  <w:style w:type="character" w:customStyle="1" w:styleId="FEMABoxedTextChar">
    <w:name w:val="FEMA Boxed Text Char"/>
    <w:basedOn w:val="DefaultParagraphFont"/>
    <w:link w:val="FEMABoxedText"/>
    <w:uiPriority w:val="19"/>
    <w:rsid w:val="00A3751E"/>
    <w:rPr>
      <w:rFonts w:ascii="Franklin Gothic Book" w:hAnsi="Franklin Gothic Book" w:cs="Arial"/>
      <w:szCs w:val="20"/>
      <w:shd w:val="clear" w:color="auto" w:fill="B8CFDE"/>
    </w:rPr>
  </w:style>
  <w:style w:type="paragraph" w:customStyle="1" w:styleId="FEMABoxedBullet">
    <w:name w:val="FEMA Boxed Bullet"/>
    <w:basedOn w:val="FEMABoxedText"/>
    <w:uiPriority w:val="20"/>
    <w:qFormat/>
    <w:rsid w:val="00270FAB"/>
    <w:pPr>
      <w:numPr>
        <w:numId w:val="6"/>
      </w:numPr>
      <w:ind w:left="547"/>
    </w:pPr>
    <w:rPr>
      <w:szCs w:val="22"/>
    </w:rPr>
  </w:style>
  <w:style w:type="paragraph" w:customStyle="1" w:styleId="FEMABoxedTitle">
    <w:name w:val="FEMA Boxed Title"/>
    <w:link w:val="FEMABoxedTitleChar"/>
    <w:uiPriority w:val="19"/>
    <w:qFormat/>
    <w:rsid w:val="007643A6"/>
    <w:pPr>
      <w:keepNext/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before="120" w:after="120" w:line="288" w:lineRule="auto"/>
      <w:ind w:left="187" w:right="187"/>
    </w:pPr>
    <w:rPr>
      <w:rFonts w:ascii="Franklin Gothic Demi" w:hAnsi="Franklin Gothic Demi" w:cs="Arial"/>
      <w:szCs w:val="20"/>
    </w:rPr>
  </w:style>
  <w:style w:type="character" w:customStyle="1" w:styleId="FEMABoxedTitleChar">
    <w:name w:val="FEMA Boxed Title Char"/>
    <w:basedOn w:val="DefaultParagraphFont"/>
    <w:link w:val="FEMABoxedTitle"/>
    <w:uiPriority w:val="19"/>
    <w:rsid w:val="007643A6"/>
    <w:rPr>
      <w:rFonts w:ascii="Franklin Gothic Demi" w:hAnsi="Franklin Gothic Demi" w:cs="Arial"/>
      <w:szCs w:val="20"/>
      <w:shd w:val="clear" w:color="auto" w:fill="B8CFDE"/>
    </w:rPr>
  </w:style>
  <w:style w:type="paragraph" w:customStyle="1" w:styleId="FEMABullet-1">
    <w:name w:val="FEMA Bullet - 1"/>
    <w:basedOn w:val="FEMANormal"/>
    <w:uiPriority w:val="1"/>
    <w:qFormat/>
    <w:rsid w:val="00A3751E"/>
    <w:pPr>
      <w:numPr>
        <w:numId w:val="7"/>
      </w:numPr>
    </w:pPr>
  </w:style>
  <w:style w:type="paragraph" w:customStyle="1" w:styleId="FEMABullet-2">
    <w:name w:val="FEMA Bullet - 2"/>
    <w:basedOn w:val="FEMABullet-1"/>
    <w:uiPriority w:val="2"/>
    <w:qFormat/>
    <w:rsid w:val="00A3751E"/>
    <w:pPr>
      <w:numPr>
        <w:ilvl w:val="1"/>
      </w:numPr>
    </w:pPr>
  </w:style>
  <w:style w:type="paragraph" w:customStyle="1" w:styleId="FEMABullet-3">
    <w:name w:val="FEMA Bullet - 3"/>
    <w:basedOn w:val="FEMABullet-2"/>
    <w:uiPriority w:val="3"/>
    <w:qFormat/>
    <w:rsid w:val="00A3751E"/>
    <w:pPr>
      <w:numPr>
        <w:ilvl w:val="2"/>
      </w:numPr>
    </w:pPr>
  </w:style>
  <w:style w:type="paragraph" w:customStyle="1" w:styleId="FEMABulletNOSPACEBETWEEN">
    <w:name w:val="FEMA Bullet NO SPACE BETWEEN"/>
    <w:basedOn w:val="FEMABullet-1"/>
    <w:uiPriority w:val="99"/>
    <w:qFormat/>
    <w:rsid w:val="00A3751E"/>
    <w:pPr>
      <w:contextualSpacing/>
    </w:pPr>
  </w:style>
  <w:style w:type="paragraph" w:customStyle="1" w:styleId="FEMACallout-CASESTUDYText">
    <w:name w:val="FEMA Callout-CASE STUDY Text"/>
    <w:basedOn w:val="FEMABoxedText"/>
    <w:link w:val="FEMACallout-CASESTUDYTextChar"/>
    <w:uiPriority w:val="99"/>
    <w:qFormat/>
    <w:rsid w:val="00A3751E"/>
    <w:pPr>
      <w:pBdr>
        <w:top w:val="single" w:sz="24" w:space="5" w:color="E5E5E5"/>
        <w:left w:val="single" w:sz="24" w:space="9" w:color="E5E5E5"/>
        <w:bottom w:val="single" w:sz="24" w:space="3" w:color="E5E5E5"/>
        <w:right w:val="single" w:sz="24" w:space="9" w:color="E5E5E5"/>
      </w:pBdr>
      <w:shd w:val="clear" w:color="auto" w:fill="E5E5E5"/>
      <w:ind w:left="274" w:right="274"/>
    </w:pPr>
  </w:style>
  <w:style w:type="character" w:customStyle="1" w:styleId="FEMACallout-CASESTUDYTextChar">
    <w:name w:val="FEMA Callout-CASE STUDY Text Char"/>
    <w:basedOn w:val="FEMABoxedTextChar"/>
    <w:link w:val="FEMACallout-CASESTUDYTex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Bullet">
    <w:name w:val="FEMA Callout-CASE STUDY Bullet"/>
    <w:basedOn w:val="FEMACallout-CASESTUDYText"/>
    <w:link w:val="FEMACallout-CASESTUDYBulletChar"/>
    <w:uiPriority w:val="99"/>
    <w:qFormat/>
    <w:rsid w:val="00A3751E"/>
    <w:pPr>
      <w:numPr>
        <w:numId w:val="8"/>
      </w:numPr>
    </w:pPr>
  </w:style>
  <w:style w:type="character" w:customStyle="1" w:styleId="FEMACallout-CASESTUDYBulletChar">
    <w:name w:val="FEMA Callout-CASE STUDY Bullet Char"/>
    <w:basedOn w:val="FEMACallout-CASESTUDYTextChar"/>
    <w:link w:val="FEMACallout-CASESTUDYBulle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Header">
    <w:name w:val="FEMA Callout-CASE STUDY Header"/>
    <w:basedOn w:val="FEMACallout-CASESTUDYText"/>
    <w:next w:val="FEMACallout-CASESTUDYText"/>
    <w:uiPriority w:val="99"/>
    <w:qFormat/>
    <w:rsid w:val="00A3751E"/>
    <w:pPr>
      <w:keepNext/>
      <w:pBdr>
        <w:top w:val="single" w:sz="24" w:space="10" w:color="5A5B5D"/>
        <w:left w:val="single" w:sz="24" w:space="9" w:color="5A5B5D"/>
        <w:bottom w:val="single" w:sz="24" w:space="10" w:color="5A5B5D"/>
        <w:right w:val="single" w:sz="24" w:space="9" w:color="5A5B5D"/>
      </w:pBdr>
      <w:shd w:val="clear" w:color="auto" w:fill="5A5B5D"/>
      <w:tabs>
        <w:tab w:val="left" w:pos="1008"/>
      </w:tabs>
      <w:spacing w:after="0" w:line="240" w:lineRule="auto"/>
    </w:pPr>
    <w:rPr>
      <w:rFonts w:eastAsia="MS PGothic"/>
      <w:b/>
      <w:color w:val="FFFFFF" w:themeColor="background1"/>
      <w:sz w:val="24"/>
      <w:szCs w:val="36"/>
    </w:rPr>
  </w:style>
  <w:style w:type="paragraph" w:customStyle="1" w:styleId="FEMACallout-IDEABullet">
    <w:name w:val="FEMA Callout-IDEA Bullet"/>
    <w:basedOn w:val="FEMACallout-CASESTUDYBullet"/>
    <w:link w:val="FEMACallout-IDEABulle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BulletChar">
    <w:name w:val="FEMA Callout-IDEA Bullet Char"/>
    <w:basedOn w:val="FEMACallout-CASESTUDYBulletChar"/>
    <w:link w:val="FEMACallout-IDEABulle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IDEAHeader">
    <w:name w:val="FEMA Callout-IDEA Header"/>
    <w:basedOn w:val="FEMACallout-CASESTUDYHeader"/>
    <w:next w:val="Normal"/>
    <w:uiPriority w:val="99"/>
    <w:qFormat/>
    <w:rsid w:val="00A3751E"/>
    <w:pPr>
      <w:pBdr>
        <w:top w:val="single" w:sz="24" w:space="10" w:color="0078AE"/>
        <w:left w:val="single" w:sz="24" w:space="9" w:color="0078AE"/>
        <w:bottom w:val="single" w:sz="24" w:space="10" w:color="0078AE"/>
        <w:right w:val="single" w:sz="24" w:space="9" w:color="0078AE"/>
      </w:pBdr>
      <w:shd w:val="clear" w:color="auto" w:fill="0078AE"/>
      <w:ind w:hanging="4"/>
    </w:pPr>
  </w:style>
  <w:style w:type="paragraph" w:customStyle="1" w:styleId="FEMACallout-IDEAText">
    <w:name w:val="FEMA Callout-IDEA Text"/>
    <w:basedOn w:val="FEMACallout-CASESTUDYText"/>
    <w:link w:val="FEMACallout-IDEATex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TextChar">
    <w:name w:val="FEMA Callout-IDEA Text Char"/>
    <w:basedOn w:val="FEMACallout-CASESTUDYTextChar"/>
    <w:link w:val="FEMACallout-IDEATex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QUESTIONSBullet">
    <w:name w:val="FEMA Callout-QUESTIONS Bullet"/>
    <w:basedOn w:val="FEMACallout-CASESTUDYBullet"/>
    <w:link w:val="FEMACallout-QUESTIONSBulletChar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character" w:customStyle="1" w:styleId="FEMACallout-QUESTIONSBulletChar">
    <w:name w:val="FEMA Callout-QUESTIONS Bullet Char"/>
    <w:basedOn w:val="FEMACallout-CASESTUDYBulletChar"/>
    <w:link w:val="FEMACallout-QUESTIONSBullet"/>
    <w:uiPriority w:val="99"/>
    <w:rsid w:val="00A3751E"/>
    <w:rPr>
      <w:rFonts w:ascii="Franklin Gothic Book" w:hAnsi="Franklin Gothic Book" w:cs="Arial"/>
      <w:szCs w:val="20"/>
      <w:shd w:val="clear" w:color="auto" w:fill="D6E3EC"/>
    </w:rPr>
  </w:style>
  <w:style w:type="paragraph" w:customStyle="1" w:styleId="FEMACallout-QUESTIONSHeader">
    <w:name w:val="FEMA Callout-QUESTIONS Header"/>
    <w:basedOn w:val="FEMACallout-CASESTUDYHeader"/>
    <w:next w:val="Normal"/>
    <w:uiPriority w:val="99"/>
    <w:qFormat/>
    <w:rsid w:val="00A3751E"/>
    <w:pPr>
      <w:pBdr>
        <w:top w:val="single" w:sz="24" w:space="10" w:color="005288"/>
        <w:left w:val="single" w:sz="24" w:space="9" w:color="005288"/>
        <w:bottom w:val="single" w:sz="24" w:space="10" w:color="005288"/>
        <w:right w:val="single" w:sz="24" w:space="9" w:color="005288"/>
      </w:pBdr>
      <w:shd w:val="clear" w:color="auto" w:fill="005288"/>
    </w:pPr>
  </w:style>
  <w:style w:type="paragraph" w:customStyle="1" w:styleId="FEMACallout-QUESTIONSText">
    <w:name w:val="FEMA Callout-QUESTIONS Text"/>
    <w:basedOn w:val="FEMACallout-CASESTUDYText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paragraph" w:customStyle="1" w:styleId="FEMACallout-RESOURCESBullet">
    <w:name w:val="FEMA Callout-RESOURCES Bullet"/>
    <w:basedOn w:val="FEMACallout-CASESTUDYBulle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ind w:left="630" w:hanging="356"/>
    </w:pPr>
  </w:style>
  <w:style w:type="paragraph" w:customStyle="1" w:styleId="FEMACallout-RESOURCESHeader">
    <w:name w:val="FEMA Callout-RESOURCES Header"/>
    <w:basedOn w:val="FEMACallout-CASESTUDYHeader"/>
    <w:next w:val="Normal"/>
    <w:uiPriority w:val="99"/>
    <w:qFormat/>
    <w:rsid w:val="00A3751E"/>
    <w:pPr>
      <w:pBdr>
        <w:top w:val="single" w:sz="24" w:space="10" w:color="5E9732"/>
        <w:left w:val="single" w:sz="24" w:space="9" w:color="5E9732"/>
        <w:bottom w:val="single" w:sz="24" w:space="10" w:color="5E9732"/>
        <w:right w:val="single" w:sz="24" w:space="9" w:color="5E9732"/>
      </w:pBdr>
      <w:shd w:val="clear" w:color="auto" w:fill="5E9732"/>
    </w:pPr>
  </w:style>
  <w:style w:type="paragraph" w:customStyle="1" w:styleId="FEMACallout-RESOURCESText">
    <w:name w:val="FEMA Callout-RESOURCES Text"/>
    <w:basedOn w:val="FEMACallout-CASESTUDYTex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spacing w:line="312" w:lineRule="auto"/>
    </w:pPr>
  </w:style>
  <w:style w:type="paragraph" w:customStyle="1" w:styleId="FEMACallout-RESOURCESSINGLELINE">
    <w:name w:val="FEMA Callout-RESOURCES SINGLE LINE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0" w:right="0"/>
    </w:pPr>
  </w:style>
  <w:style w:type="paragraph" w:customStyle="1" w:styleId="FEMACallout-RESOURCESSINGLELINEIndented">
    <w:name w:val="FEMA Callout-RESOURCES SINGLE LINE Indented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302" w:right="0"/>
    </w:pPr>
  </w:style>
  <w:style w:type="paragraph" w:customStyle="1" w:styleId="FEMACallout-UNSHADEDTitleforTextBoxes">
    <w:name w:val="FEMA Callout-UNSHADED Title for Text Boxes"/>
    <w:uiPriority w:val="99"/>
    <w:qFormat/>
    <w:rsid w:val="00A3751E"/>
    <w:pPr>
      <w:spacing w:before="180" w:after="180" w:line="240" w:lineRule="auto"/>
      <w:ind w:left="720"/>
    </w:pPr>
    <w:rPr>
      <w:rFonts w:ascii="Franklin Gothic Book" w:hAnsi="Franklin Gothic Book" w:cs="Arial"/>
      <w:b/>
      <w:color w:val="FFFFFF" w:themeColor="background1"/>
      <w:sz w:val="24"/>
      <w:szCs w:val="20"/>
    </w:rPr>
  </w:style>
  <w:style w:type="paragraph" w:customStyle="1" w:styleId="FEMACheckboxBullet">
    <w:name w:val="FEMA Checkbox Bullet"/>
    <w:basedOn w:val="FEMANormal"/>
    <w:link w:val="FEMACheckboxBulletChar"/>
    <w:qFormat/>
    <w:rsid w:val="00A3751E"/>
    <w:pPr>
      <w:numPr>
        <w:numId w:val="9"/>
      </w:numPr>
    </w:pPr>
    <w:rPr>
      <w:rFonts w:cs="Times New Roman"/>
    </w:rPr>
  </w:style>
  <w:style w:type="character" w:customStyle="1" w:styleId="FEMACheckboxBulletChar">
    <w:name w:val="FEMA Checkbox Bullet Char"/>
    <w:basedOn w:val="DefaultParagraphFont"/>
    <w:link w:val="FEMACheckboxBullet"/>
    <w:locked/>
    <w:rsid w:val="00A3751E"/>
    <w:rPr>
      <w:rFonts w:ascii="Franklin Gothic Book" w:hAnsi="Franklin Gothic Book" w:cs="Times New Roman"/>
      <w:szCs w:val="24"/>
    </w:rPr>
  </w:style>
  <w:style w:type="paragraph" w:customStyle="1" w:styleId="FEMACheckboxBullet2">
    <w:name w:val="FEMA Checkbox Bullet 2"/>
    <w:basedOn w:val="FEMACheckboxBullet"/>
    <w:uiPriority w:val="99"/>
    <w:qFormat/>
    <w:rsid w:val="00A3751E"/>
    <w:pPr>
      <w:numPr>
        <w:ilvl w:val="1"/>
      </w:numPr>
    </w:pPr>
  </w:style>
  <w:style w:type="paragraph" w:customStyle="1" w:styleId="FEMAFigure">
    <w:name w:val="FEMA Figure"/>
    <w:basedOn w:val="FEMANormal"/>
    <w:next w:val="FEMANormal"/>
    <w:uiPriority w:val="99"/>
    <w:qFormat/>
    <w:rsid w:val="00A3751E"/>
    <w:pPr>
      <w:keepNext/>
      <w:jc w:val="center"/>
    </w:pPr>
  </w:style>
  <w:style w:type="paragraph" w:customStyle="1" w:styleId="FEMAFigureCaption">
    <w:name w:val="FEMA Figure Caption"/>
    <w:next w:val="FEMANormal"/>
    <w:uiPriority w:val="18"/>
    <w:qFormat/>
    <w:rsid w:val="00A3751E"/>
    <w:pPr>
      <w:spacing w:after="240" w:line="240" w:lineRule="auto"/>
    </w:pPr>
    <w:rPr>
      <w:rFonts w:ascii="Franklin Gothic Demi" w:hAnsi="Franklin Gothic Demi"/>
      <w:color w:val="000000"/>
      <w:szCs w:val="20"/>
    </w:rPr>
  </w:style>
  <w:style w:type="paragraph" w:customStyle="1" w:styleId="FEMAFooter">
    <w:name w:val="FEMA Footer"/>
    <w:uiPriority w:val="29"/>
    <w:qFormat/>
    <w:rsid w:val="00626613"/>
    <w:pPr>
      <w:tabs>
        <w:tab w:val="center" w:pos="6480"/>
        <w:tab w:val="right" w:pos="10800"/>
      </w:tabs>
      <w:spacing w:after="0" w:line="240" w:lineRule="auto"/>
    </w:pPr>
    <w:rPr>
      <w:rFonts w:ascii="Franklin Gothic Book" w:hAnsi="Franklin Gothic Book" w:cs="Arial"/>
      <w:noProof/>
      <w:sz w:val="20"/>
      <w:szCs w:val="18"/>
    </w:rPr>
  </w:style>
  <w:style w:type="paragraph" w:customStyle="1" w:styleId="FEMAFootnoteText">
    <w:name w:val="FEMA Footnote Text"/>
    <w:basedOn w:val="FEMANormal"/>
    <w:link w:val="FEMAFootnoteTextChar"/>
    <w:uiPriority w:val="22"/>
    <w:qFormat/>
    <w:rsid w:val="00A3751E"/>
    <w:pPr>
      <w:spacing w:after="0"/>
    </w:pPr>
    <w:rPr>
      <w:sz w:val="18"/>
    </w:rPr>
  </w:style>
  <w:style w:type="character" w:customStyle="1" w:styleId="FEMAFootnoteTextChar">
    <w:name w:val="FEMA Footnote Text Char"/>
    <w:basedOn w:val="FEMANormalChar"/>
    <w:link w:val="FEMAFootnoteText"/>
    <w:uiPriority w:val="22"/>
    <w:rsid w:val="00A3751E"/>
    <w:rPr>
      <w:rFonts w:ascii="Franklin Gothic Book" w:hAnsi="Franklin Gothic Book"/>
      <w:sz w:val="18"/>
      <w:szCs w:val="24"/>
    </w:rPr>
  </w:style>
  <w:style w:type="paragraph" w:customStyle="1" w:styleId="FEMAHeader">
    <w:name w:val="FEMA Header"/>
    <w:uiPriority w:val="27"/>
    <w:qFormat/>
    <w:rsid w:val="00A3751E"/>
    <w:pPr>
      <w:pBdr>
        <w:top w:val="single" w:sz="6" w:space="1" w:color="5A5B5D"/>
      </w:pBdr>
      <w:spacing w:after="0" w:line="240" w:lineRule="auto"/>
    </w:pPr>
    <w:rPr>
      <w:rFonts w:ascii="Franklin Gothic Book" w:hAnsi="Franklin Gothic Book" w:cs="Arial"/>
      <w:i/>
      <w:sz w:val="18"/>
      <w:szCs w:val="18"/>
    </w:rPr>
  </w:style>
  <w:style w:type="paragraph" w:customStyle="1" w:styleId="FEMAHeading1">
    <w:name w:val="FEMA Heading 1"/>
    <w:basedOn w:val="FEMAHeading0-CHAPTER"/>
    <w:next w:val="FEMANormal"/>
    <w:link w:val="FEMAHeading1Char"/>
    <w:uiPriority w:val="6"/>
    <w:qFormat/>
    <w:rsid w:val="00B31F17"/>
    <w:pPr>
      <w:pageBreakBefore w:val="0"/>
      <w:tabs>
        <w:tab w:val="num" w:pos="360"/>
        <w:tab w:val="left" w:pos="720"/>
      </w:tabs>
      <w:spacing w:before="360" w:after="120"/>
      <w:outlineLvl w:val="1"/>
    </w:pPr>
    <w:rPr>
      <w:color w:val="auto"/>
      <w:sz w:val="38"/>
      <w:szCs w:val="38"/>
    </w:rPr>
  </w:style>
  <w:style w:type="character" w:customStyle="1" w:styleId="FEMAHeading1Char">
    <w:name w:val="FEMA Heading 1 Char"/>
    <w:basedOn w:val="Heading2Char"/>
    <w:link w:val="FEMAHeading1"/>
    <w:uiPriority w:val="6"/>
    <w:rsid w:val="00B31F17"/>
    <w:rPr>
      <w:rFonts w:ascii="Franklin Gothic Medium" w:hAnsi="Franklin Gothic Medium"/>
      <w:sz w:val="38"/>
      <w:szCs w:val="38"/>
    </w:rPr>
  </w:style>
  <w:style w:type="paragraph" w:customStyle="1" w:styleId="FEMAHeading2">
    <w:name w:val="FEMA Heading 2"/>
    <w:basedOn w:val="FEMAHeading1"/>
    <w:next w:val="FEMANormal"/>
    <w:uiPriority w:val="7"/>
    <w:qFormat/>
    <w:rsid w:val="00B31F17"/>
    <w:pPr>
      <w:tabs>
        <w:tab w:val="clear" w:pos="720"/>
        <w:tab w:val="left" w:pos="900"/>
      </w:tabs>
      <w:outlineLvl w:val="2"/>
    </w:pPr>
    <w:rPr>
      <w:color w:val="005288"/>
      <w:sz w:val="28"/>
    </w:rPr>
  </w:style>
  <w:style w:type="paragraph" w:customStyle="1" w:styleId="FEMAHeading3">
    <w:name w:val="FEMA Heading 3"/>
    <w:basedOn w:val="FEMAHeading2"/>
    <w:next w:val="FEMANormal"/>
    <w:uiPriority w:val="8"/>
    <w:qFormat/>
    <w:rsid w:val="00B31F17"/>
    <w:pPr>
      <w:numPr>
        <w:ilvl w:val="3"/>
        <w:numId w:val="20"/>
      </w:numPr>
      <w:outlineLvl w:val="3"/>
    </w:pPr>
    <w:rPr>
      <w:caps/>
      <w:color w:val="auto"/>
      <w:sz w:val="24"/>
    </w:rPr>
  </w:style>
  <w:style w:type="paragraph" w:customStyle="1" w:styleId="FEMAHeading4">
    <w:name w:val="FEMA Heading 4"/>
    <w:basedOn w:val="FEMAHeading3"/>
    <w:next w:val="FEMANormal"/>
    <w:link w:val="FEMAHeading4Char"/>
    <w:uiPriority w:val="9"/>
    <w:qFormat/>
    <w:rsid w:val="00986B2F"/>
    <w:pPr>
      <w:numPr>
        <w:ilvl w:val="4"/>
      </w:numPr>
      <w:outlineLvl w:val="4"/>
    </w:pPr>
    <w:rPr>
      <w:rFonts w:eastAsiaTheme="majorEastAsia" w:cstheme="majorBidi"/>
      <w:caps w:val="0"/>
      <w:color w:val="005288"/>
    </w:rPr>
  </w:style>
  <w:style w:type="character" w:customStyle="1" w:styleId="FEMAHeading4Char">
    <w:name w:val="FEMA Heading 4 Char"/>
    <w:basedOn w:val="FEMANormalChar"/>
    <w:link w:val="FEMAHeading4"/>
    <w:uiPriority w:val="9"/>
    <w:rsid w:val="00986B2F"/>
    <w:rPr>
      <w:rFonts w:ascii="Franklin Gothic Medium" w:eastAsiaTheme="majorEastAsia" w:hAnsi="Franklin Gothic Medium" w:cstheme="majorBidi"/>
      <w:color w:val="005288"/>
      <w:sz w:val="24"/>
      <w:szCs w:val="38"/>
    </w:rPr>
  </w:style>
  <w:style w:type="paragraph" w:customStyle="1" w:styleId="FEMAHeading5">
    <w:name w:val="FEMA Heading 5"/>
    <w:basedOn w:val="FEMAHeading4"/>
    <w:link w:val="FEMAHeading5Char"/>
    <w:uiPriority w:val="99"/>
    <w:qFormat/>
    <w:rsid w:val="00B31F17"/>
    <w:pPr>
      <w:numPr>
        <w:ilvl w:val="5"/>
      </w:numPr>
      <w:outlineLvl w:val="5"/>
    </w:pPr>
    <w:rPr>
      <w:i/>
      <w:color w:val="2F2F30"/>
      <w:sz w:val="22"/>
    </w:rPr>
  </w:style>
  <w:style w:type="character" w:customStyle="1" w:styleId="FEMAHeading5Char">
    <w:name w:val="FEMA Heading 5 Char"/>
    <w:basedOn w:val="FEMAHeading4Char"/>
    <w:link w:val="FEMAHeading5"/>
    <w:uiPriority w:val="99"/>
    <w:rsid w:val="00B31F17"/>
    <w:rPr>
      <w:rFonts w:ascii="Franklin Gothic Medium" w:eastAsiaTheme="majorEastAsia" w:hAnsi="Franklin Gothic Medium" w:cstheme="majorBidi"/>
      <w:i/>
      <w:color w:val="2F2F30"/>
      <w:sz w:val="24"/>
      <w:szCs w:val="38"/>
    </w:rPr>
  </w:style>
  <w:style w:type="paragraph" w:customStyle="1" w:styleId="FEMANormalIndented">
    <w:name w:val="FEMA Normal Indented"/>
    <w:basedOn w:val="FEMANormal"/>
    <w:uiPriority w:val="99"/>
    <w:qFormat/>
    <w:rsid w:val="00A3751E"/>
    <w:pPr>
      <w:ind w:left="360"/>
    </w:pPr>
  </w:style>
  <w:style w:type="paragraph" w:customStyle="1" w:styleId="FEMANumbering">
    <w:name w:val="FEMA Numbering"/>
    <w:basedOn w:val="FEMANormal"/>
    <w:uiPriority w:val="4"/>
    <w:qFormat/>
    <w:rsid w:val="00A3751E"/>
    <w:pPr>
      <w:numPr>
        <w:numId w:val="10"/>
      </w:numPr>
      <w:spacing w:after="120"/>
    </w:pPr>
  </w:style>
  <w:style w:type="paragraph" w:customStyle="1" w:styleId="FEMASpacerforaftertables">
    <w:name w:val="FEMA Spacer for after tables"/>
    <w:basedOn w:val="FEMANormal"/>
    <w:next w:val="FEMANormal"/>
    <w:uiPriority w:val="99"/>
    <w:qFormat/>
    <w:rsid w:val="00A3751E"/>
    <w:pPr>
      <w:spacing w:after="0"/>
    </w:pPr>
  </w:style>
  <w:style w:type="paragraph" w:customStyle="1" w:styleId="FEMATableNumbers">
    <w:name w:val="FEMA Table Numbers"/>
    <w:basedOn w:val="FEMATableText"/>
    <w:uiPriority w:val="99"/>
    <w:qFormat/>
    <w:rsid w:val="007B7EBE"/>
    <w:pPr>
      <w:numPr>
        <w:numId w:val="19"/>
      </w:numPr>
      <w:spacing w:before="96" w:after="96"/>
    </w:pPr>
  </w:style>
  <w:style w:type="paragraph" w:customStyle="1" w:styleId="FEMATableText">
    <w:name w:val="FEMA Table Text"/>
    <w:uiPriority w:val="13"/>
    <w:qFormat/>
    <w:rsid w:val="00A3751E"/>
    <w:pPr>
      <w:spacing w:beforeLines="40" w:before="40" w:afterLines="40" w:after="40" w:line="240" w:lineRule="auto"/>
    </w:pPr>
    <w:rPr>
      <w:rFonts w:ascii="Franklin Gothic Book" w:hAnsi="Franklin Gothic Book" w:cs="Arial"/>
      <w:szCs w:val="24"/>
    </w:rPr>
  </w:style>
  <w:style w:type="paragraph" w:customStyle="1" w:styleId="FEMATableBullet">
    <w:name w:val="FEMA Table Bullet"/>
    <w:basedOn w:val="FEMATableText"/>
    <w:link w:val="FEMATableBulletChar"/>
    <w:uiPriority w:val="15"/>
    <w:qFormat/>
    <w:rsid w:val="00A3751E"/>
    <w:pPr>
      <w:numPr>
        <w:numId w:val="11"/>
      </w:numPr>
    </w:pPr>
  </w:style>
  <w:style w:type="character" w:customStyle="1" w:styleId="FEMATableBulletChar">
    <w:name w:val="FEMA Table Bullet Char"/>
    <w:basedOn w:val="DefaultParagraphFont"/>
    <w:link w:val="FEMATableBullet"/>
    <w:uiPriority w:val="15"/>
    <w:rsid w:val="00A3751E"/>
    <w:rPr>
      <w:rFonts w:ascii="Franklin Gothic Book" w:hAnsi="Franklin Gothic Book" w:cs="Arial"/>
      <w:szCs w:val="24"/>
    </w:rPr>
  </w:style>
  <w:style w:type="paragraph" w:customStyle="1" w:styleId="FEMATableBullet2">
    <w:name w:val="FEMA Table Bullet 2"/>
    <w:basedOn w:val="FEMATableBullet"/>
    <w:uiPriority w:val="16"/>
    <w:qFormat/>
    <w:rsid w:val="00A3751E"/>
    <w:pPr>
      <w:numPr>
        <w:ilvl w:val="1"/>
      </w:numPr>
    </w:pPr>
  </w:style>
  <w:style w:type="paragraph" w:customStyle="1" w:styleId="FEMATableCaption">
    <w:name w:val="FEMA Table Caption"/>
    <w:basedOn w:val="FEMANormal"/>
    <w:next w:val="FEMANormal"/>
    <w:uiPriority w:val="17"/>
    <w:qFormat/>
    <w:rsid w:val="00A3751E"/>
    <w:pPr>
      <w:keepNext/>
      <w:spacing w:before="240" w:after="180" w:line="240" w:lineRule="auto"/>
    </w:pPr>
    <w:rPr>
      <w:rFonts w:ascii="Franklin Gothic Demi" w:hAnsi="Franklin Gothic Demi"/>
      <w:szCs w:val="20"/>
    </w:rPr>
  </w:style>
  <w:style w:type="paragraph" w:customStyle="1" w:styleId="TableBodytext">
    <w:name w:val="Table Body text"/>
    <w:basedOn w:val="Normal"/>
    <w:qFormat/>
    <w:rsid w:val="00A3751E"/>
    <w:pPr>
      <w:spacing w:after="0" w:line="280" w:lineRule="exact"/>
      <w:ind w:left="144"/>
    </w:pPr>
    <w:rPr>
      <w:rFonts w:ascii="Arial" w:eastAsiaTheme="minorEastAsia" w:hAnsi="Arial"/>
      <w:sz w:val="20"/>
      <w:szCs w:val="22"/>
    </w:rPr>
  </w:style>
  <w:style w:type="paragraph" w:customStyle="1" w:styleId="FEMATableHeading">
    <w:name w:val="FEMA Table Heading"/>
    <w:basedOn w:val="TableBodytext"/>
    <w:uiPriority w:val="14"/>
    <w:qFormat/>
    <w:rsid w:val="00A3751E"/>
    <w:pPr>
      <w:keepNext/>
      <w:numPr>
        <w:numId w:val="12"/>
      </w:numPr>
    </w:pPr>
    <w:rPr>
      <w:rFonts w:ascii="Franklin Gothic Book" w:hAnsi="Franklin Gothic Book"/>
      <w:bCs/>
      <w:sz w:val="22"/>
    </w:rPr>
  </w:style>
  <w:style w:type="paragraph" w:customStyle="1" w:styleId="FEMATableofContentsHeading">
    <w:name w:val="FEMA Table of Contents Heading"/>
    <w:basedOn w:val="FEMANormal"/>
    <w:uiPriority w:val="24"/>
    <w:qFormat/>
    <w:rsid w:val="00A3751E"/>
    <w:rPr>
      <w:rFonts w:cs="Arial"/>
      <w:color w:val="006699"/>
      <w:sz w:val="32"/>
      <w:szCs w:val="32"/>
    </w:rPr>
  </w:style>
  <w:style w:type="paragraph" w:customStyle="1" w:styleId="FigureCaption">
    <w:name w:val="Figure Caption"/>
    <w:basedOn w:val="Normal"/>
    <w:semiHidden/>
    <w:rsid w:val="00A3751E"/>
    <w:pPr>
      <w:spacing w:before="60" w:after="840" w:line="274" w:lineRule="atLeast"/>
      <w:ind w:left="1080"/>
      <w:jc w:val="both"/>
    </w:pPr>
    <w:rPr>
      <w:rFonts w:ascii="Folio Lt BT" w:eastAsia="Times New Roman" w:hAnsi="Folio Lt BT" w:cs="Times New Roman"/>
      <w:szCs w:val="22"/>
    </w:rPr>
  </w:style>
  <w:style w:type="table" w:styleId="GridTable4-Accent5">
    <w:name w:val="Grid Table 4 Accent 5"/>
    <w:basedOn w:val="TableNormal"/>
    <w:uiPriority w:val="49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48ADFF" w:themeColor="accent5" w:themeTint="99"/>
        <w:left w:val="single" w:sz="4" w:space="0" w:color="48ADFF" w:themeColor="accent5" w:themeTint="99"/>
        <w:bottom w:val="single" w:sz="4" w:space="0" w:color="48ADFF" w:themeColor="accent5" w:themeTint="99"/>
        <w:right w:val="single" w:sz="4" w:space="0" w:color="48ADFF" w:themeColor="accent5" w:themeTint="99"/>
        <w:insideH w:val="single" w:sz="4" w:space="0" w:color="48ADFF" w:themeColor="accent5" w:themeTint="99"/>
        <w:insideV w:val="single" w:sz="4" w:space="0" w:color="48AD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2CE" w:themeColor="accent5"/>
          <w:left w:val="single" w:sz="4" w:space="0" w:color="0072CE" w:themeColor="accent5"/>
          <w:bottom w:val="single" w:sz="4" w:space="0" w:color="0072CE" w:themeColor="accent5"/>
          <w:right w:val="single" w:sz="4" w:space="0" w:color="0072CE" w:themeColor="accent5"/>
          <w:insideH w:val="nil"/>
          <w:insideV w:val="nil"/>
        </w:tcBorders>
        <w:shd w:val="clear" w:color="auto" w:fill="0072CE" w:themeFill="accent5"/>
      </w:tcPr>
    </w:tblStylePr>
    <w:tblStylePr w:type="lastRow">
      <w:rPr>
        <w:b/>
        <w:bCs/>
      </w:rPr>
      <w:tblPr/>
      <w:tcPr>
        <w:tcBorders>
          <w:top w:val="double" w:sz="4" w:space="0" w:color="0072C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3FF" w:themeFill="accent5" w:themeFillTint="33"/>
      </w:tcPr>
    </w:tblStylePr>
    <w:tblStylePr w:type="band1Horz">
      <w:tblPr/>
      <w:tcPr>
        <w:shd w:val="clear" w:color="auto" w:fill="C2E3FF" w:themeFill="accent5" w:themeFillTint="33"/>
      </w:tcPr>
    </w:tblStylePr>
  </w:style>
  <w:style w:type="character" w:customStyle="1" w:styleId="Heading8Char">
    <w:name w:val="Heading 8 Char"/>
    <w:basedOn w:val="DefaultParagraphFont"/>
    <w:link w:val="Heading8"/>
    <w:uiPriority w:val="99"/>
    <w:rsid w:val="00A375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A3751E"/>
    <w:rPr>
      <w:rFonts w:ascii="Franklin Gothic Book" w:eastAsiaTheme="majorEastAsia" w:hAnsi="Franklin Gothic Book" w:cstheme="majorBidi"/>
      <w:iCs/>
      <w:color w:val="005288"/>
      <w:kern w:val="32"/>
      <w:sz w:val="60"/>
      <w:szCs w:val="20"/>
    </w:rPr>
  </w:style>
  <w:style w:type="character" w:customStyle="1" w:styleId="highlight">
    <w:name w:val="highlight"/>
    <w:basedOn w:val="DefaultParagraphFont"/>
    <w:rsid w:val="00A3751E"/>
  </w:style>
  <w:style w:type="paragraph" w:customStyle="1" w:styleId="LifelineHeading">
    <w:name w:val="Lifeline Heading"/>
    <w:basedOn w:val="FEMAHeading1"/>
    <w:link w:val="LifelineHeadingChar"/>
    <w:uiPriority w:val="99"/>
    <w:qFormat/>
    <w:rsid w:val="00A3751E"/>
    <w:pPr>
      <w:spacing w:after="160"/>
    </w:pPr>
  </w:style>
  <w:style w:type="character" w:customStyle="1" w:styleId="LifelineHeadingChar">
    <w:name w:val="Lifeline Heading Char"/>
    <w:basedOn w:val="FEMAHeading1Char"/>
    <w:link w:val="LifelineHeading"/>
    <w:uiPriority w:val="99"/>
    <w:rsid w:val="00A3751E"/>
    <w:rPr>
      <w:rFonts w:ascii="Franklin Gothic Medium" w:hAnsi="Franklin Gothic Medium"/>
      <w:sz w:val="38"/>
      <w:szCs w:val="38"/>
    </w:rPr>
  </w:style>
  <w:style w:type="character" w:styleId="LineNumber">
    <w:name w:val="line number"/>
    <w:basedOn w:val="DefaultParagraphFont"/>
    <w:uiPriority w:val="99"/>
    <w:unhideWhenUsed/>
    <w:rsid w:val="00A3751E"/>
  </w:style>
  <w:style w:type="paragraph" w:styleId="ListBullet2">
    <w:name w:val="List Bullet 2"/>
    <w:basedOn w:val="Normal"/>
    <w:uiPriority w:val="99"/>
    <w:semiHidden/>
    <w:unhideWhenUsed/>
    <w:rsid w:val="00A3751E"/>
    <w:pPr>
      <w:numPr>
        <w:numId w:val="17"/>
      </w:numPr>
      <w:contextualSpacing/>
    </w:pPr>
  </w:style>
  <w:style w:type="paragraph" w:styleId="ListNumber">
    <w:name w:val="List Number"/>
    <w:basedOn w:val="Normal"/>
    <w:next w:val="ListBullet"/>
    <w:uiPriority w:val="99"/>
    <w:unhideWhenUsed/>
    <w:qFormat/>
    <w:rsid w:val="00A3751E"/>
    <w:pPr>
      <w:spacing w:after="200" w:line="320" w:lineRule="exact"/>
      <w:ind w:left="360"/>
    </w:pPr>
    <w:rPr>
      <w:rFonts w:ascii="Source Sans Pro" w:eastAsiaTheme="minorEastAsia" w:hAnsi="Source Sans Pro"/>
      <w:sz w:val="24"/>
      <w:szCs w:val="22"/>
    </w:rPr>
  </w:style>
  <w:style w:type="paragraph" w:styleId="ListNumber2">
    <w:name w:val="List Number 2"/>
    <w:basedOn w:val="Normal"/>
    <w:next w:val="ListBullet2"/>
    <w:uiPriority w:val="99"/>
    <w:unhideWhenUsed/>
    <w:qFormat/>
    <w:rsid w:val="00A3751E"/>
    <w:pPr>
      <w:spacing w:after="200" w:line="320" w:lineRule="atLeast"/>
      <w:ind w:left="720"/>
    </w:pPr>
    <w:rPr>
      <w:rFonts w:ascii="Source Sans Pro" w:eastAsiaTheme="minorEastAsia" w:hAnsi="Source Sans Pro"/>
      <w:sz w:val="24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A375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3751E"/>
    <w:rPr>
      <w:rFonts w:ascii="Franklin Gothic Book" w:hAnsi="Franklin Gothic Book"/>
      <w:szCs w:val="24"/>
    </w:rPr>
  </w:style>
  <w:style w:type="paragraph" w:styleId="MacroText">
    <w:name w:val="macro"/>
    <w:link w:val="MacroTextChar"/>
    <w:semiHidden/>
    <w:rsid w:val="00A375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74" w:lineRule="atLeast"/>
      <w:ind w:left="1080"/>
      <w:jc w:val="both"/>
    </w:pPr>
    <w:rPr>
      <w:rFonts w:ascii="Courier New" w:eastAsia="Times New Roman" w:hAnsi="Courier New" w:cs="Courier New"/>
      <w:sz w:val="20"/>
      <w:szCs w:val="21"/>
    </w:rPr>
  </w:style>
  <w:style w:type="character" w:customStyle="1" w:styleId="MacroTextChar">
    <w:name w:val="Macro Text Char"/>
    <w:basedOn w:val="DefaultParagraphFont"/>
    <w:link w:val="MacroText"/>
    <w:semiHidden/>
    <w:rsid w:val="00A3751E"/>
    <w:rPr>
      <w:rFonts w:ascii="Courier New" w:eastAsia="Times New Roman" w:hAnsi="Courier New" w:cs="Courier New"/>
      <w:sz w:val="20"/>
      <w:szCs w:val="21"/>
    </w:rPr>
  </w:style>
  <w:style w:type="character" w:customStyle="1" w:styleId="Mention1">
    <w:name w:val="Mention1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paragraph" w:customStyle="1" w:styleId="NoSpace">
    <w:name w:val="No Space"/>
    <w:basedOn w:val="Normal"/>
    <w:uiPriority w:val="99"/>
    <w:qFormat/>
    <w:rsid w:val="00A3751E"/>
    <w:pPr>
      <w:spacing w:after="0"/>
      <w:jc w:val="center"/>
    </w:pPr>
    <w:rPr>
      <w:noProof/>
    </w:rPr>
  </w:style>
  <w:style w:type="character" w:customStyle="1" w:styleId="NoSpacingChar">
    <w:name w:val="No Spacing Char"/>
    <w:basedOn w:val="DefaultParagraphFont"/>
    <w:link w:val="NoSpacing"/>
    <w:uiPriority w:val="1"/>
    <w:rsid w:val="00A3751E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751E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Number">
    <w:name w:val="Number"/>
    <w:basedOn w:val="Normal"/>
    <w:uiPriority w:val="99"/>
    <w:rsid w:val="00A3751E"/>
    <w:pPr>
      <w:numPr>
        <w:ilvl w:val="1"/>
        <w:numId w:val="18"/>
      </w:numPr>
      <w:spacing w:before="120"/>
    </w:pPr>
  </w:style>
  <w:style w:type="numbering" w:customStyle="1" w:styleId="NumberedLists">
    <w:name w:val="Numbered Lists"/>
    <w:uiPriority w:val="99"/>
    <w:rsid w:val="00A3751E"/>
    <w:pPr>
      <w:numPr>
        <w:numId w:val="1"/>
      </w:numPr>
    </w:pPr>
  </w:style>
  <w:style w:type="paragraph" w:customStyle="1" w:styleId="Outline">
    <w:name w:val="Outline"/>
    <w:basedOn w:val="Normal"/>
    <w:uiPriority w:val="99"/>
    <w:rsid w:val="00A3751E"/>
    <w:pPr>
      <w:keepNext/>
      <w:tabs>
        <w:tab w:val="num" w:pos="1440"/>
      </w:tabs>
      <w:spacing w:before="360" w:after="120"/>
      <w:ind w:left="1440" w:hanging="720"/>
    </w:pPr>
    <w:rPr>
      <w:b/>
    </w:rPr>
  </w:style>
  <w:style w:type="table" w:styleId="PlainTable1">
    <w:name w:val="Plain Table 1"/>
    <w:basedOn w:val="TableNormal"/>
    <w:uiPriority w:val="41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3751E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751E"/>
    <w:rPr>
      <w:rFonts w:ascii="Calibri" w:hAnsi="Calibri"/>
      <w:szCs w:val="21"/>
    </w:rPr>
  </w:style>
  <w:style w:type="paragraph" w:styleId="Quote">
    <w:name w:val="Quote"/>
    <w:basedOn w:val="Normal"/>
    <w:next w:val="Normal"/>
    <w:link w:val="QuoteChar"/>
    <w:uiPriority w:val="69"/>
    <w:qFormat/>
    <w:rsid w:val="00A3751E"/>
    <w:pPr>
      <w:ind w:left="1440" w:right="1440"/>
    </w:pPr>
    <w:rPr>
      <w:b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9"/>
    <w:rsid w:val="00A3751E"/>
    <w:rPr>
      <w:rFonts w:ascii="Franklin Gothic Book" w:hAnsi="Franklin Gothic Book"/>
      <w:b/>
      <w:i/>
      <w:iCs/>
      <w:color w:val="000000" w:themeColor="text1"/>
      <w:szCs w:val="24"/>
    </w:rPr>
  </w:style>
  <w:style w:type="paragraph" w:customStyle="1" w:styleId="Spacer">
    <w:name w:val="Spacer"/>
    <w:basedOn w:val="BodyText"/>
    <w:uiPriority w:val="99"/>
    <w:qFormat/>
    <w:rsid w:val="00141604"/>
    <w:pPr>
      <w:spacing w:after="0"/>
    </w:pPr>
    <w:rPr>
      <w:sz w:val="4"/>
    </w:rPr>
  </w:style>
  <w:style w:type="character" w:styleId="Strong">
    <w:name w:val="Strong"/>
    <w:uiPriority w:val="69"/>
    <w:qFormat/>
    <w:rsid w:val="00A3751E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A3751E"/>
    <w:rPr>
      <w:smallCaps/>
      <w:color w:val="595B5D" w:themeColor="accent2"/>
      <w:u w:val="single"/>
    </w:rPr>
  </w:style>
  <w:style w:type="table" w:styleId="TableGrid">
    <w:name w:val="Table Grid"/>
    <w:basedOn w:val="TableNormal"/>
    <w:uiPriority w:val="59"/>
    <w:rsid w:val="00A3751E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375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Label">
    <w:name w:val="Table Label"/>
    <w:basedOn w:val="Normal"/>
    <w:semiHidden/>
    <w:rsid w:val="00A3751E"/>
    <w:pPr>
      <w:spacing w:before="40" w:after="40"/>
      <w:jc w:val="center"/>
    </w:pPr>
    <w:rPr>
      <w:rFonts w:ascii="Arial" w:eastAsia="Times New Roman" w:hAnsi="Arial" w:cs="Arial"/>
      <w:b/>
      <w:bCs/>
      <w:smallCaps/>
      <w:sz w:val="20"/>
    </w:rPr>
  </w:style>
  <w:style w:type="character" w:customStyle="1" w:styleId="TableTerm">
    <w:name w:val="Table Term"/>
    <w:basedOn w:val="DefaultParagraphFont"/>
    <w:uiPriority w:val="1"/>
    <w:qFormat/>
    <w:rsid w:val="00A3751E"/>
    <w:rPr>
      <w:rFonts w:ascii="Arial" w:hAnsi="Arial"/>
      <w:b/>
      <w:bCs/>
      <w:i w:val="0"/>
      <w:iCs w:val="0"/>
      <w:caps/>
      <w:smallCaps w:val="0"/>
    </w:rPr>
  </w:style>
  <w:style w:type="paragraph" w:styleId="TOC1">
    <w:name w:val="toc 1"/>
    <w:basedOn w:val="Normal"/>
    <w:next w:val="Normal"/>
    <w:uiPriority w:val="39"/>
    <w:rsid w:val="00A3751E"/>
    <w:pPr>
      <w:spacing w:before="240" w:after="120"/>
    </w:pPr>
    <w:rPr>
      <w:rFonts w:cstheme="minorHAnsi"/>
      <w:b/>
      <w:bCs/>
      <w:sz w:val="24"/>
      <w:szCs w:val="20"/>
    </w:rPr>
  </w:style>
  <w:style w:type="paragraph" w:customStyle="1" w:styleId="TOC">
    <w:name w:val="TOC"/>
    <w:basedOn w:val="TOC1"/>
    <w:uiPriority w:val="99"/>
    <w:rsid w:val="00A3751E"/>
    <w:pPr>
      <w:keepNext/>
      <w:tabs>
        <w:tab w:val="right" w:leader="dot" w:pos="9360"/>
      </w:tabs>
      <w:spacing w:after="60" w:line="240" w:lineRule="atLeast"/>
    </w:pPr>
    <w:rPr>
      <w:rFonts w:ascii="Verdana" w:eastAsia="Times New Roman" w:hAnsi="Verdana" w:cs="Times New Roman"/>
      <w:szCs w:val="22"/>
    </w:rPr>
  </w:style>
  <w:style w:type="paragraph" w:styleId="TOC2">
    <w:name w:val="toc 2"/>
    <w:basedOn w:val="Normal"/>
    <w:next w:val="Normal"/>
    <w:uiPriority w:val="39"/>
    <w:rsid w:val="00A3751E"/>
    <w:pPr>
      <w:tabs>
        <w:tab w:val="left" w:pos="1170"/>
        <w:tab w:val="right" w:leader="dot" w:pos="9350"/>
      </w:tabs>
      <w:spacing w:before="180" w:after="180"/>
      <w:ind w:left="547"/>
    </w:pPr>
    <w:rPr>
      <w:rFonts w:asciiTheme="minorHAnsi" w:eastAsiaTheme="minorEastAsia" w:hAnsiTheme="minorHAnsi"/>
      <w:noProof/>
      <w:szCs w:val="22"/>
    </w:rPr>
  </w:style>
  <w:style w:type="paragraph" w:styleId="TOC3">
    <w:name w:val="toc 3"/>
    <w:basedOn w:val="Normal"/>
    <w:next w:val="Normal"/>
    <w:uiPriority w:val="39"/>
    <w:rsid w:val="00A3751E"/>
    <w:pPr>
      <w:tabs>
        <w:tab w:val="left" w:pos="1980"/>
        <w:tab w:val="right" w:leader="dot" w:pos="9350"/>
      </w:tabs>
      <w:spacing w:before="180" w:after="120"/>
      <w:ind w:left="1972" w:hanging="806"/>
    </w:pPr>
    <w:rPr>
      <w:rFonts w:asciiTheme="minorHAnsi" w:eastAsiaTheme="minorEastAsia" w:hAnsiTheme="minorHAnsi"/>
      <w:noProof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20" w:after="120"/>
      <w:ind w:left="1987"/>
    </w:pPr>
    <w:rPr>
      <w:rFonts w:cstheme="minorHAnsi"/>
      <w:noProof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80" w:after="120"/>
      <w:ind w:left="2707"/>
    </w:pPr>
    <w:rPr>
      <w:rFonts w:cstheme="minorHAnsi"/>
      <w:i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A3751E"/>
    <w:pPr>
      <w:ind w:left="1200"/>
    </w:pPr>
    <w:rPr>
      <w:rFonts w:cstheme="minorHAnsi"/>
      <w:sz w:val="16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3751E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3751E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3751E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OCHeading">
    <w:name w:val="TOC Heading"/>
    <w:basedOn w:val="Normal"/>
    <w:next w:val="Normal"/>
    <w:uiPriority w:val="39"/>
    <w:unhideWhenUsed/>
    <w:qFormat/>
    <w:rsid w:val="00A3751E"/>
    <w:pPr>
      <w:keepNext/>
      <w:spacing w:before="240" w:after="120"/>
    </w:pPr>
    <w:rPr>
      <w:rFonts w:eastAsiaTheme="majorEastAsia" w:cs="Arial"/>
      <w:color w:val="005288"/>
      <w:sz w:val="32"/>
      <w:szCs w:val="32"/>
    </w:rPr>
  </w:style>
  <w:style w:type="paragraph" w:customStyle="1" w:styleId="FEMAHeading0Subhead-FACTSHEET">
    <w:name w:val="FEMA Heading 0 Subhead - FACT SHEET"/>
    <w:basedOn w:val="FEMANormal"/>
    <w:uiPriority w:val="99"/>
    <w:qFormat/>
    <w:rsid w:val="00986B2F"/>
    <w:rPr>
      <w:color w:val="5A5B5D"/>
      <w:sz w:val="28"/>
    </w:rPr>
  </w:style>
  <w:style w:type="paragraph" w:customStyle="1" w:styleId="FEMAHeader-FACTSHEETFIRSTPAGE">
    <w:name w:val="FEMA Header - FACT SHEET FIRST PAGE"/>
    <w:basedOn w:val="FEMAHeader"/>
    <w:uiPriority w:val="99"/>
    <w:qFormat/>
    <w:rsid w:val="00C95C31"/>
    <w:pPr>
      <w:pBdr>
        <w:top w:val="none" w:sz="0" w:space="0" w:color="auto"/>
      </w:pBdr>
      <w:spacing w:before="480" w:after="120"/>
    </w:pPr>
    <w:rPr>
      <w:i w:val="0"/>
      <w:color w:val="828284"/>
      <w:sz w:val="28"/>
    </w:rPr>
  </w:style>
  <w:style w:type="paragraph" w:customStyle="1" w:styleId="FEMAHeader-FACTSHEET">
    <w:name w:val="FEMA Header - FACT SHEET"/>
    <w:basedOn w:val="FEMAHeader"/>
    <w:next w:val="FEMAHeader-FACTSHEETSECONDPAGEstyle"/>
    <w:uiPriority w:val="99"/>
    <w:qFormat/>
    <w:rsid w:val="00626613"/>
    <w:pPr>
      <w:pBdr>
        <w:top w:val="none" w:sz="0" w:space="0" w:color="auto"/>
      </w:pBdr>
      <w:spacing w:after="240"/>
    </w:pPr>
    <w:rPr>
      <w:i w:val="0"/>
      <w:sz w:val="20"/>
    </w:rPr>
  </w:style>
  <w:style w:type="paragraph" w:customStyle="1" w:styleId="FEMAHeading0-FACTSHEETwithLINE">
    <w:name w:val="FEMA Heading 0 - FACT SHEET with LINE"/>
    <w:basedOn w:val="FEMAHeading0-CHAPTER"/>
    <w:uiPriority w:val="99"/>
    <w:qFormat/>
    <w:rsid w:val="005B57A4"/>
    <w:pPr>
      <w:numPr>
        <w:numId w:val="20"/>
      </w:numPr>
      <w:pBdr>
        <w:bottom w:val="single" w:sz="24" w:space="3" w:color="828284"/>
      </w:pBdr>
    </w:pPr>
    <w:rPr>
      <w:szCs w:val="60"/>
    </w:rPr>
  </w:style>
  <w:style w:type="paragraph" w:customStyle="1" w:styleId="FEMAHeader-FACTSHEETSECONDPAGEstyle">
    <w:name w:val="FEMA Header - FACT SHEET SECOND PAGE style"/>
    <w:basedOn w:val="FEMAHeader-FACTSHEET"/>
    <w:uiPriority w:val="99"/>
    <w:qFormat/>
    <w:rsid w:val="00C95C31"/>
    <w:rPr>
      <w:rFonts w:asciiTheme="minorHAnsi" w:hAnsiTheme="minorHAnsi"/>
      <w:color w:val="828284"/>
    </w:rPr>
  </w:style>
  <w:style w:type="table" w:customStyle="1" w:styleId="FEMATable1-DHSGray">
    <w:name w:val="FEMA Table 1 - DHS Gray"/>
    <w:basedOn w:val="TableNormal"/>
    <w:uiPriority w:val="99"/>
    <w:rsid w:val="007B7EBE"/>
    <w:pPr>
      <w:spacing w:before="60" w:after="60" w:line="240" w:lineRule="auto"/>
    </w:pPr>
    <w:rPr>
      <w:rFonts w:ascii="Franklin Gothic Book" w:hAnsi="Franklin Gothic Book"/>
    </w:rPr>
    <w:tblPr>
      <w:tblBorders>
        <w:top w:val="single" w:sz="6" w:space="0" w:color="C0C2C4"/>
        <w:left w:val="single" w:sz="6" w:space="0" w:color="C0C2C4"/>
        <w:bottom w:val="single" w:sz="6" w:space="0" w:color="C0C2C4"/>
        <w:right w:val="single" w:sz="6" w:space="0" w:color="C0C2C4"/>
        <w:insideH w:val="single" w:sz="6" w:space="0" w:color="C0C2C4"/>
        <w:insideV w:val="single" w:sz="6" w:space="0" w:color="C0C2C4"/>
      </w:tblBorders>
    </w:tblPr>
    <w:tblStylePr w:type="firstRow">
      <w:pPr>
        <w:keepNext/>
        <w:keepLines/>
        <w:pageBreakBefore w:val="0"/>
        <w:widowControl/>
        <w:wordWrap/>
        <w:spacing w:beforeLines="0" w:before="60" w:beforeAutospacing="0" w:afterLines="0" w:after="60" w:afterAutospacing="0" w:line="240" w:lineRule="auto"/>
        <w:contextualSpacing w:val="0"/>
      </w:pPr>
      <w:rPr>
        <w:rFonts w:ascii="Bahnschrift Condensed" w:hAnsi="Bahnschrift Condensed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</w:style>
  <w:style w:type="table" w:customStyle="1" w:styleId="FEMATable1-DHSLightBlue20">
    <w:name w:val="FEMA Table 1 - DHS Light Blue 20"/>
    <w:basedOn w:val="TableNormal"/>
    <w:uiPriority w:val="99"/>
    <w:rsid w:val="007B7EBE"/>
    <w:pPr>
      <w:spacing w:after="0" w:line="240" w:lineRule="auto"/>
    </w:pPr>
    <w:rPr>
      <w:rFonts w:ascii="Franklin Gothic Book" w:hAnsi="Franklin Gothic Book"/>
    </w:rPr>
    <w:tblPr>
      <w:tblBorders>
        <w:top w:val="single" w:sz="6" w:space="0" w:color="B8D9E8"/>
        <w:left w:val="single" w:sz="6" w:space="0" w:color="B8D9E8"/>
        <w:bottom w:val="single" w:sz="6" w:space="0" w:color="B8D9E8"/>
        <w:right w:val="single" w:sz="6" w:space="0" w:color="B8D9E8"/>
        <w:insideH w:val="single" w:sz="6" w:space="0" w:color="B8D9E8"/>
        <w:insideV w:val="single" w:sz="6" w:space="0" w:color="B8D9E8"/>
      </w:tblBorders>
    </w:tblPr>
    <w:tblStylePr w:type="firstRow">
      <w:rPr>
        <w:rFonts w:ascii="Arial Bold" w:hAnsi="Arial Bold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customStyle="1" w:styleId="FEMATable2-DHSGray">
    <w:name w:val="FEMA Table 2 - DHS Gray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C0C2C4"/>
        <w:left w:val="single" w:sz="4" w:space="0" w:color="C0C2C4"/>
        <w:bottom w:val="single" w:sz="4" w:space="0" w:color="C0C2C4"/>
        <w:right w:val="single" w:sz="4" w:space="0" w:color="C0C2C4"/>
        <w:insideH w:val="single" w:sz="4" w:space="0" w:color="C0C2C4"/>
        <w:insideV w:val="single" w:sz="4" w:space="0" w:color="C0C2C4"/>
      </w:tblBorders>
    </w:tblPr>
    <w:trPr>
      <w:cantSplit/>
    </w:trPr>
    <w:tblStylePr w:type="firstRow">
      <w:pPr>
        <w:keepNext/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Bahnschrift Condensed" w:hAnsi="Bahnschrift Condensed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Bahnschrift Condensed" w:hAnsi="Bahnschrift Condensed"/>
        <w:b w:val="0"/>
        <w:i w:val="0"/>
        <w:sz w:val="22"/>
      </w:rPr>
      <w:tblPr/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nwCell">
      <w:tblPr/>
      <w:tcPr>
        <w:tcBorders>
          <w:top w:val="single" w:sz="4" w:space="0" w:color="C0C2C4"/>
          <w:left w:val="single" w:sz="4" w:space="0" w:color="C0C2C4"/>
          <w:bottom w:val="single" w:sz="4" w:space="0" w:color="828284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FEMATable2-DHSLightBlue20">
    <w:name w:val="FEMA Table 2 - DHS Light Blue 20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B8D9E8"/>
        <w:left w:val="single" w:sz="4" w:space="0" w:color="B8D9E8"/>
        <w:bottom w:val="single" w:sz="4" w:space="0" w:color="B8D9E8"/>
        <w:right w:val="single" w:sz="4" w:space="0" w:color="B8D9E8"/>
        <w:insideH w:val="single" w:sz="4" w:space="0" w:color="B8D9E8"/>
        <w:insideV w:val="single" w:sz="4" w:space="0" w:color="B8D9E8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Bahnschrift Condensed" w:hAnsi="Bahnschrift Condensed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Bahnschrift Condensed" w:hAnsi="Bahnschrift Condensed"/>
        <w:sz w:val="22"/>
      </w:rPr>
      <w:tblPr/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nwCell">
      <w:tblPr/>
      <w:tcPr>
        <w:tcBorders>
          <w:top w:val="single" w:sz="4" w:space="0" w:color="B8D9E8"/>
          <w:left w:val="single" w:sz="4" w:space="0" w:color="B8D9E8"/>
          <w:bottom w:val="single" w:sz="4" w:space="0" w:color="0078AE"/>
          <w:right w:val="nil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styleId="GridTable5Dark-Accent3">
    <w:name w:val="Grid Table 5 Dark Accent 3"/>
    <w:basedOn w:val="TableNormal"/>
    <w:uiPriority w:val="50"/>
    <w:rsid w:val="00B877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band1Vert">
      <w:tblPr/>
      <w:tcPr>
        <w:shd w:val="clear" w:color="auto" w:fill="E3E3E4" w:themeFill="accent3" w:themeFillTint="66"/>
      </w:tcPr>
    </w:tblStylePr>
    <w:tblStylePr w:type="band1Horz">
      <w:tblPr/>
      <w:tcPr>
        <w:shd w:val="clear" w:color="auto" w:fill="E3E3E4" w:themeFill="accent3" w:themeFillTint="66"/>
      </w:tcPr>
    </w:tblStylePr>
  </w:style>
  <w:style w:type="paragraph" w:styleId="Revision">
    <w:name w:val="Revision"/>
    <w:hidden/>
    <w:uiPriority w:val="99"/>
    <w:semiHidden/>
    <w:rsid w:val="00E176A0"/>
    <w:pPr>
      <w:spacing w:after="0" w:line="240" w:lineRule="auto"/>
    </w:pPr>
    <w:rPr>
      <w:rFonts w:ascii="Franklin Gothic Book" w:hAnsi="Franklin Gothic Book"/>
      <w:szCs w:val="24"/>
    </w:rPr>
  </w:style>
  <w:style w:type="table" w:styleId="GridTable6Colorful">
    <w:name w:val="Grid Table 6 Colorful"/>
    <w:basedOn w:val="TableNormal"/>
    <w:uiPriority w:val="51"/>
    <w:rsid w:val="00D81C9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EMATable5-FAKECOLUMNS">
    <w:name w:val="FEMA Table 5 - FAKE COLUMNS"/>
    <w:basedOn w:val="TableNormal"/>
    <w:uiPriority w:val="99"/>
    <w:rsid w:val="009E420F"/>
    <w:pPr>
      <w:spacing w:after="240" w:line="288" w:lineRule="auto"/>
    </w:pPr>
    <w:rPr>
      <w:rFonts w:ascii="Franklin Gothic Book" w:hAnsi="Franklin Gothic Book"/>
    </w:rPr>
    <w:tblPr>
      <w:tblInd w:w="-101" w:type="dxa"/>
    </w:tblPr>
    <w:tblStylePr w:type="firstRow">
      <w:tblPr/>
      <w:trPr>
        <w:cantSplit/>
        <w:tblHeader/>
      </w:trPr>
    </w:tblStylePr>
  </w:style>
  <w:style w:type="paragraph" w:customStyle="1" w:styleId="FEMAHeading0-CHAPTER">
    <w:name w:val="FEMA Heading 0 - CHAPTER"/>
    <w:basedOn w:val="FEMANormal"/>
    <w:next w:val="FEMANormal"/>
    <w:uiPriority w:val="99"/>
    <w:qFormat/>
    <w:rsid w:val="00B31F17"/>
    <w:pPr>
      <w:keepNext/>
      <w:pageBreakBefore/>
      <w:spacing w:line="240" w:lineRule="auto"/>
      <w:outlineLvl w:val="0"/>
    </w:pPr>
    <w:rPr>
      <w:rFonts w:ascii="Franklin Gothic Medium" w:hAnsi="Franklin Gothic Medium"/>
      <w:color w:val="005288"/>
      <w:sz w:val="60"/>
    </w:rPr>
  </w:style>
  <w:style w:type="paragraph" w:customStyle="1" w:styleId="FEMAHeading2Black">
    <w:name w:val="FEMA Heading 2 Black"/>
    <w:basedOn w:val="FEMAHeading2"/>
    <w:uiPriority w:val="99"/>
    <w:qFormat/>
    <w:rsid w:val="00B31F17"/>
    <w:rPr>
      <w:color w:val="auto"/>
    </w:rPr>
  </w:style>
  <w:style w:type="paragraph" w:customStyle="1" w:styleId="FEMAModelLanguageorExcerptTEXT">
    <w:name w:val="FEMA Model Language or Excerpt TEXT"/>
    <w:uiPriority w:val="99"/>
    <w:qFormat/>
    <w:rsid w:val="00D818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59" w:lineRule="auto"/>
      <w:ind w:left="720"/>
    </w:pPr>
    <w:rPr>
      <w:rFonts w:ascii="Joanna MT Std" w:hAnsi="Joanna MT Std"/>
      <w:szCs w:val="24"/>
    </w:rPr>
  </w:style>
  <w:style w:type="paragraph" w:customStyle="1" w:styleId="FEMAModelLanguageorExcerptBULLETS">
    <w:name w:val="FEMA Model Language or Excerpt BULLETS"/>
    <w:basedOn w:val="FEMAModelLanguageorExcerptTEXT"/>
    <w:uiPriority w:val="99"/>
    <w:qFormat/>
    <w:rsid w:val="00D818E3"/>
    <w:pPr>
      <w:numPr>
        <w:numId w:val="21"/>
      </w:numPr>
    </w:pPr>
  </w:style>
  <w:style w:type="paragraph" w:customStyle="1" w:styleId="FEMAModelLanguageorExcerptLETTERS">
    <w:name w:val="FEMA Model Language or Excerpt LETTERS"/>
    <w:basedOn w:val="FEMAModelLanguageorExcerptTEXT"/>
    <w:uiPriority w:val="99"/>
    <w:qFormat/>
    <w:rsid w:val="00D818E3"/>
    <w:pPr>
      <w:numPr>
        <w:numId w:val="22"/>
      </w:numPr>
    </w:pPr>
  </w:style>
  <w:style w:type="paragraph" w:customStyle="1" w:styleId="FEMAModelLanguageorExcerptNUMBERS">
    <w:name w:val="FEMA Model Language or Excerpt NUMBERS"/>
    <w:basedOn w:val="FEMAModelLanguageorExcerptTEXT"/>
    <w:uiPriority w:val="99"/>
    <w:qFormat/>
    <w:rsid w:val="00D818E3"/>
    <w:pPr>
      <w:numPr>
        <w:ilvl w:val="1"/>
        <w:numId w:val="22"/>
      </w:numPr>
    </w:pPr>
  </w:style>
  <w:style w:type="paragraph" w:customStyle="1" w:styleId="FEMAModelLanguageorExcerptSUBLETTERS">
    <w:name w:val="FEMA Model Language or Excerpt SUBLETTERS"/>
    <w:basedOn w:val="FEMAModelLanguageorExcerptNUMBERS"/>
    <w:uiPriority w:val="99"/>
    <w:qFormat/>
    <w:rsid w:val="00D818E3"/>
    <w:pPr>
      <w:numPr>
        <w:ilvl w:val="2"/>
      </w:numPr>
    </w:pPr>
  </w:style>
  <w:style w:type="paragraph" w:customStyle="1" w:styleId="FEMAModelLanguageorExcerptTITLE">
    <w:name w:val="FEMA Model Language or Excerpt TITLE"/>
    <w:basedOn w:val="FEMAModelLanguageorExcerptTEXT"/>
    <w:uiPriority w:val="99"/>
    <w:qFormat/>
    <w:rsid w:val="00D818E3"/>
    <w:rPr>
      <w:b/>
    </w:rPr>
  </w:style>
  <w:style w:type="paragraph" w:customStyle="1" w:styleId="FEMABoxedCheckbox">
    <w:name w:val="FEMA Boxed Checkbox"/>
    <w:basedOn w:val="FEMABoxedBullet"/>
    <w:uiPriority w:val="99"/>
    <w:qFormat/>
    <w:rsid w:val="0068703F"/>
    <w:pPr>
      <w:numPr>
        <w:numId w:val="23"/>
      </w:numPr>
      <w:ind w:left="547"/>
    </w:pPr>
  </w:style>
  <w:style w:type="paragraph" w:customStyle="1" w:styleId="AppBodyText">
    <w:name w:val="App Body Text"/>
    <w:qFormat/>
    <w:rsid w:val="00867CBF"/>
    <w:pPr>
      <w:spacing w:line="240" w:lineRule="auto"/>
    </w:pPr>
    <w:rPr>
      <w:rFonts w:ascii="Calibri" w:eastAsia="Times New Roman" w:hAnsi="Calibri" w:cs="Calibri"/>
      <w:bCs/>
    </w:rPr>
  </w:style>
  <w:style w:type="paragraph" w:customStyle="1" w:styleId="AppBullet">
    <w:name w:val="App Bullet"/>
    <w:basedOn w:val="ListBullet"/>
    <w:qFormat/>
    <w:rsid w:val="00867CBF"/>
    <w:pPr>
      <w:numPr>
        <w:numId w:val="24"/>
      </w:numPr>
      <w:spacing w:after="60" w:line="276" w:lineRule="auto"/>
      <w:contextualSpacing w:val="0"/>
      <w:outlineLvl w:val="4"/>
    </w:pPr>
    <w:rPr>
      <w:rFonts w:ascii="Calibri" w:eastAsia="Times New Roman" w:hAnsi="Calibri" w:cs="Calibri"/>
      <w:bCs/>
      <w:iCs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867C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67CBF"/>
    <w:rPr>
      <w:rFonts w:ascii="Franklin Gothic Book" w:hAnsi="Franklin Gothic Book"/>
      <w:szCs w:val="24"/>
    </w:rPr>
  </w:style>
  <w:style w:type="paragraph" w:customStyle="1" w:styleId="AppAHeading3">
    <w:name w:val="App A Heading 3"/>
    <w:uiPriority w:val="99"/>
    <w:qFormat/>
    <w:rsid w:val="00867CBF"/>
    <w:pPr>
      <w:keepNext/>
      <w:spacing w:before="240" w:after="60" w:line="240" w:lineRule="auto"/>
    </w:pPr>
    <w:rPr>
      <w:rFonts w:ascii="Calibri" w:eastAsia="Times New Roman" w:hAnsi="Calibri" w:cs="Calibri"/>
      <w:b/>
      <w:color w:val="000000"/>
      <w:spacing w:val="30"/>
    </w:rPr>
  </w:style>
  <w:style w:type="character" w:customStyle="1" w:styleId="apple-converted-space">
    <w:name w:val="apple-converted-space"/>
    <w:basedOn w:val="DefaultParagraphFont"/>
    <w:rsid w:val="009A5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ichael.Foley3@fema.dhs.gov" TargetMode="External"/><Relationship Id="rId18" Type="http://schemas.openxmlformats.org/officeDocument/2006/relationships/hyperlink" Target="mailto:Michael.Foley3@fema.dhs.gov" TargetMode="External"/><Relationship Id="rId39" Type="http://schemas.openxmlformats.org/officeDocument/2006/relationships/hyperlink" Target="https://msc.fema.gov/portal/home" TargetMode="External"/><Relationship Id="rId21" Type="http://schemas.openxmlformats.org/officeDocument/2006/relationships/hyperlink" Target="mailto:FEMA-FMIX@fema.dhs.gov" TargetMode="External"/><Relationship Id="rId42" Type="http://schemas.openxmlformats.org/officeDocument/2006/relationships/hyperlink" Target="mailto:%20FEMA-FMIX@fema.dhs.gov" TargetMode="External"/><Relationship Id="rId47" Type="http://schemas.openxmlformats.org/officeDocument/2006/relationships/hyperlink" Target="https://msc.fema.gov/portal/home" TargetMode="External"/><Relationship Id="rId50" Type="http://schemas.openxmlformats.org/officeDocument/2006/relationships/hyperlink" Target="https://msc.fema.gov/fmcv" TargetMode="External"/><Relationship Id="rId55" Type="http://schemas.openxmlformats.org/officeDocument/2006/relationships/header" Target="head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floodsmart.gov" TargetMode="External"/><Relationship Id="rId11" Type="http://schemas.openxmlformats.org/officeDocument/2006/relationships/hyperlink" Target="https://hazards.fema.gov/femaportal/prelimdownload/" TargetMode="External"/><Relationship Id="rId24" Type="http://schemas.openxmlformats.org/officeDocument/2006/relationships/image" Target="media/image1.png"/><Relationship Id="rId37" Type="http://schemas.openxmlformats.org/officeDocument/2006/relationships/hyperlink" Target="https://msc.fema.gov/portal/home" TargetMode="External"/><Relationship Id="rId40" Type="http://schemas.openxmlformats.org/officeDocument/2006/relationships/hyperlink" Target="https://www.fema.gov/flood-insurance" TargetMode="External"/><Relationship Id="rId45" Type="http://schemas.openxmlformats.org/officeDocument/2006/relationships/hyperlink" Target="https://www.fema.gov/flood-insurance" TargetMode="External"/><Relationship Id="rId53" Type="http://schemas.openxmlformats.org/officeDocument/2006/relationships/header" Target="header1.xml"/><Relationship Id="rId58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msc.fema.gov/portal/home" TargetMode="External"/><Relationship Id="rId23" Type="http://schemas.openxmlformats.org/officeDocument/2006/relationships/hyperlink" Target="mailto:FEMA-FMIX@fema.dhs.gov" TargetMode="External"/><Relationship Id="rId36" Type="http://schemas.openxmlformats.org/officeDocument/2006/relationships/image" Target="media/image5.png"/><Relationship Id="rId49" Type="http://schemas.openxmlformats.org/officeDocument/2006/relationships/hyperlink" Target="https://experience.arcgis.com/experience/2493ae818ace41899db2568643e78e4f" TargetMode="External"/><Relationship Id="rId57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FEMA-CivilRightsOffice@fema.dhs.gov" TargetMode="External"/><Relationship Id="rId44" Type="http://schemas.openxmlformats.org/officeDocument/2006/relationships/hyperlink" Target="https://experience.arcgis.com/experience/2493ae818ace41899db2568643e78e4f" TargetMode="External"/><Relationship Id="rId52" Type="http://schemas.openxmlformats.org/officeDocument/2006/relationships/hyperlink" Target="https://www.fema.gov/flood-maps/products-tools/know-your-risk/homeowners-renters" TargetMode="External"/><Relationship Id="rId60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EMA-CivilRightsOffice@fema.dhs.gov" TargetMode="External"/><Relationship Id="rId22" Type="http://schemas.openxmlformats.org/officeDocument/2006/relationships/hyperlink" Target="https://msc.fema.gov/portal/home" TargetMode="External"/><Relationship Id="rId35" Type="http://schemas.openxmlformats.org/officeDocument/2006/relationships/image" Target="media/image40.png"/><Relationship Id="rId43" Type="http://schemas.openxmlformats.org/officeDocument/2006/relationships/hyperlink" Target="https://msc.fema.gov/portal/home" TargetMode="External"/><Relationship Id="rId48" Type="http://schemas.openxmlformats.org/officeDocument/2006/relationships/hyperlink" Target="https://msc.fema.gov/fmcv" TargetMode="External"/><Relationship Id="rId56" Type="http://schemas.openxmlformats.org/officeDocument/2006/relationships/footer" Target="footer2.xml"/><Relationship Id="rId8" Type="http://schemas.openxmlformats.org/officeDocument/2006/relationships/webSettings" Target="webSettings.xml"/><Relationship Id="rId51" Type="http://schemas.openxmlformats.org/officeDocument/2006/relationships/hyperlink" Target="http://www.floodsmart.gov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experience.arcgis.com/experience/2493ae818ace41899db2568643e78e4f" TargetMode="External"/><Relationship Id="rId17" Type="http://schemas.openxmlformats.org/officeDocument/2006/relationships/hyperlink" Target="mailto:FEMA-FMIX@fema.dhs.gov" TargetMode="External"/><Relationship Id="rId25" Type="http://schemas.openxmlformats.org/officeDocument/2006/relationships/image" Target="media/image2.png"/><Relationship Id="rId38" Type="http://schemas.openxmlformats.org/officeDocument/2006/relationships/hyperlink" Target="http://www.floodsmart.gov/" TargetMode="External"/><Relationship Id="rId46" Type="http://schemas.openxmlformats.org/officeDocument/2006/relationships/hyperlink" Target="http://www.floodsmart.gov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sc.fema.gov/portal/home" TargetMode="External"/><Relationship Id="rId41" Type="http://schemas.openxmlformats.org/officeDocument/2006/relationships/hyperlink" Target="http://www.floodsmart.gov/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CFPB_2014">
  <a:themeElements>
    <a:clrScheme name="Custom 1">
      <a:dk1>
        <a:srgbClr val="000000"/>
      </a:dk1>
      <a:lt1>
        <a:srgbClr val="FFFFFF"/>
      </a:lt1>
      <a:dk2>
        <a:srgbClr val="005188"/>
      </a:dk2>
      <a:lt2>
        <a:srgbClr val="F3F3F3"/>
      </a:lt2>
      <a:accent1>
        <a:srgbClr val="0078AE"/>
      </a:accent1>
      <a:accent2>
        <a:srgbClr val="595B5D"/>
      </a:accent2>
      <a:accent3>
        <a:srgbClr val="BABBBD"/>
      </a:accent3>
      <a:accent4>
        <a:srgbClr val="5E9732"/>
      </a:accent4>
      <a:accent5>
        <a:srgbClr val="0072CE"/>
      </a:accent5>
      <a:accent6>
        <a:srgbClr val="C31230"/>
      </a:accent6>
      <a:hlink>
        <a:srgbClr val="005188"/>
      </a:hlink>
      <a:folHlink>
        <a:srgbClr val="005188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-CLIN xmlns="74d4a4fe-0c42-4a5e-a3ad-068c1e152384">1.2 Regional Support</Sub-CLIN>
    <CLIN xmlns="74d4a4fe-0c42-4a5e-a3ad-068c1e152384">CLIN 0001</CLIN>
    <Ops_x0020_Area xmlns="74d4a4fe-0c42-4a5e-a3ad-068c1e152384">
      <Value>Hub East</Value>
    </Ops_x0020_Area>
    <TaxCatchAll xmlns="74d4a4fe-0c42-4a5e-a3ad-068c1e152384" xsi:nil="true"/>
    <Risk_x0020_MAP xmlns="74d4a4fe-0c42-4a5e-a3ad-068c1e152384">Open House</Risk_x0020_MAP>
    <Hazard_x0020_Type xmlns="74d4a4fe-0c42-4a5e-a3ad-068c1e152384" xsi:nil="true"/>
    <TO_x0023_ xmlns="74d4a4fe-0c42-4a5e-a3ad-068c1e152384">TO0006</TO_x0023_>
    <OptionPeriod xmlns="74d4a4fe-0c42-4a5e-a3ad-068c1e152384">OP01</OptionPeriod>
    <FEMA_x0020_Topic_x0020_Area xmlns="74d4a4fe-0c42-4a5e-a3ad-068c1e152384" xsi:nil="true"/>
    <Document_x0020_Status xmlns="74d4a4fe-0c42-4a5e-a3ad-068c1e152384">Draft</Document_x0020_Status>
    <Region_x002f_HQ xmlns="74d4a4fe-0c42-4a5e-a3ad-068c1e152384">
      <Value>Region 2</Value>
    </Region_x002f_HQ>
    <SharedWithUsers xmlns="74d4a4fe-0c42-4a5e-a3ad-068c1e152384">
      <UserInfo>
        <DisplayName>Blake, Lisa</DisplayName>
        <AccountId>192</AccountId>
        <AccountType/>
      </UserInfo>
    </SharedWithUsers>
    <lcf76f155ced4ddcb4097134ff3c332f xmlns="64ff5707-748e-4b53-92d2-a8ae80a90fc0">
      <Terms xmlns="http://schemas.microsoft.com/office/infopath/2007/PartnerControls"/>
    </lcf76f155ced4ddcb4097134ff3c332f>
    <NOTES xmlns="64ff5707-748e-4b53-92d2-a8ae80a90fc0" xsi:nil="true"/>
    <_Flow_SignoffStatus xmlns="64ff5707-748e-4b53-92d2-a8ae80a90fc0" xsi:nil="true"/>
    <Accessibility xmlns="64ff5707-748e-4b53-92d2-a8ae80a90fc0" xsi:nil="true"/>
    <TranslationStateExportJobSize xmlns="http://schemas.microsoft.com/sharepoint/v3" xsi:nil="true"/>
    <TotalWork xmlns="http://schemas.microsoft.com/sharepoint/v3" xsi:nil="true"/>
    <TranslationStateImportJobSiz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A0540C0B6C4F42AF283A13F081DBAF" ma:contentTypeVersion="32" ma:contentTypeDescription="Create a new document." ma:contentTypeScope="" ma:versionID="fc4b39f667535c16578c04e5f3f4adc1">
  <xsd:schema xmlns:xsd="http://www.w3.org/2001/XMLSchema" xmlns:xs="http://www.w3.org/2001/XMLSchema" xmlns:p="http://schemas.microsoft.com/office/2006/metadata/properties" xmlns:ns1="http://schemas.microsoft.com/sharepoint/v3" xmlns:ns2="74d4a4fe-0c42-4a5e-a3ad-068c1e152384" xmlns:ns3="64ff5707-748e-4b53-92d2-a8ae80a90fc0" targetNamespace="http://schemas.microsoft.com/office/2006/metadata/properties" ma:root="true" ma:fieldsID="4a635e128ca0809a462b4b31d5608cb7" ns1:_="" ns2:_="" ns3:_="">
    <xsd:import namespace="http://schemas.microsoft.com/sharepoint/v3"/>
    <xsd:import namespace="74d4a4fe-0c42-4a5e-a3ad-068c1e152384"/>
    <xsd:import namespace="64ff5707-748e-4b53-92d2-a8ae80a90fc0"/>
    <xsd:element name="properties">
      <xsd:complexType>
        <xsd:sequence>
          <xsd:element name="documentManagement">
            <xsd:complexType>
              <xsd:all>
                <xsd:element ref="ns2:CLIN"/>
                <xsd:element ref="ns2:Document_x0020_Status"/>
                <xsd:element ref="ns2:FEMA_x0020_Topic_x0020_Area" minOccurs="0"/>
                <xsd:element ref="ns2:Hazard_x0020_Type" minOccurs="0"/>
                <xsd:element ref="ns2:Ops_x0020_Area" minOccurs="0"/>
                <xsd:element ref="ns2:OptionPeriod" minOccurs="0"/>
                <xsd:element ref="ns2:Region_x002f_HQ" minOccurs="0"/>
                <xsd:element ref="ns2:Risk_x0020_MAP" minOccurs="0"/>
                <xsd:element ref="ns2:Sub-CLIN"/>
                <xsd:element ref="ns2:TO_x0023_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NOTES" minOccurs="0"/>
                <xsd:element ref="ns3:MediaServiceSearchProperties" minOccurs="0"/>
                <xsd:element ref="ns3:_Flow_SignoffStatus" minOccurs="0"/>
                <xsd:element ref="ns3:Accessibility" minOccurs="0"/>
                <xsd:element ref="ns1:TranslationStateExportJobSize" minOccurs="0"/>
                <xsd:element ref="ns1:TotalWork" minOccurs="0"/>
                <xsd:element ref="ns1:TranslationStateImportJobSize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ranslationStateExportJobSize" ma:index="36" nillable="true" ma:displayName="Export Job Size" ma:indexed="true" ma:internalName="TranslationStateExportJobSize">
      <xsd:simpleType>
        <xsd:restriction base="dms:Number"/>
      </xsd:simpleType>
    </xsd:element>
    <xsd:element name="TotalWork" ma:index="37" nillable="true" ma:displayName="Total Work" ma:internalName="TotalWork">
      <xsd:simpleType>
        <xsd:restriction base="dms:Number"/>
      </xsd:simpleType>
    </xsd:element>
    <xsd:element name="TranslationStateImportJobSize" ma:index="38" nillable="true" ma:displayName="Upload Job Size" ma:indexed="true" ma:internalName="TranslationStateImportJobSiz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4a4fe-0c42-4a5e-a3ad-068c1e152384" elementFormDefault="qualified">
    <xsd:import namespace="http://schemas.microsoft.com/office/2006/documentManagement/types"/>
    <xsd:import namespace="http://schemas.microsoft.com/office/infopath/2007/PartnerControls"/>
    <xsd:element name="CLIN" ma:index="8" ma:displayName="CLIN" ma:default="CLIN 0001" ma:description="Contract Line Item Number CLIN" ma:format="Dropdown" ma:indexed="true" ma:internalName="CLIN">
      <xsd:simpleType>
        <xsd:restriction base="dms:Choice">
          <xsd:enumeration value="CLIN 0001"/>
          <xsd:enumeration value="CLIN 0002"/>
          <xsd:enumeration value="CLIN 0003"/>
          <xsd:enumeration value="CLIN 0004"/>
        </xsd:restriction>
      </xsd:simpleType>
    </xsd:element>
    <xsd:element name="Document_x0020_Status" ma:index="9" ma:displayName="Document Status" ma:default="Draft" ma:format="Dropdown" ma:internalName="Document_x0020_Status">
      <xsd:simpleType>
        <xsd:restriction base="dms:Choice">
          <xsd:enumeration value="Not Started"/>
          <xsd:enumeration value="Active"/>
          <xsd:enumeration value="Draft"/>
          <xsd:enumeration value="Reviewed"/>
          <xsd:enumeration value="Scheduled"/>
          <xsd:enumeration value="Published"/>
          <xsd:enumeration value="Final"/>
          <xsd:enumeration value="EA in Review"/>
          <xsd:enumeration value="EA Approved"/>
          <xsd:enumeration value="Final Deliverable"/>
          <xsd:enumeration value="Final Contract Deliverable"/>
          <xsd:enumeration value="Expired"/>
        </xsd:restriction>
      </xsd:simpleType>
    </xsd:element>
    <xsd:element name="FEMA_x0020_Topic_x0020_Area" ma:index="10" nillable="true" ma:displayName="FEMA Topic Area" ma:format="Dropdown" ma:internalName="FEMA_x0020_Topic_x0020_Area">
      <xsd:simpleType>
        <xsd:restriction base="dms:Choice">
          <xsd:enumeration value="Building Science"/>
          <xsd:enumeration value="Coastal"/>
          <xsd:enumeration value="COP"/>
          <xsd:enumeration value="CTP"/>
          <xsd:enumeration value="Dams"/>
          <xsd:enumeration value="Floodplain Mgt"/>
          <xsd:enumeration value="General"/>
          <xsd:enumeration value="Grants"/>
          <xsd:enumeration value="Incentives"/>
          <xsd:enumeration value="Insurance"/>
          <xsd:enumeration value="Levee"/>
          <xsd:enumeration value="Mapping"/>
          <xsd:enumeration value="Mitigation Planning"/>
          <xsd:enumeration value="Partnerships"/>
          <xsd:enumeration value="Program Planning"/>
          <xsd:enumeration value="Risk Comms"/>
          <xsd:enumeration value="Riverine"/>
          <xsd:enumeration value="Stormwater"/>
        </xsd:restriction>
      </xsd:simpleType>
    </xsd:element>
    <xsd:element name="Hazard_x0020_Type" ma:index="11" nillable="true" ma:displayName="Hazard Type" ma:format="Dropdown" ma:internalName="Hazard_x0020_Type">
      <xsd:simpleType>
        <xsd:restriction base="dms:Choice">
          <xsd:enumeration value="Drought"/>
          <xsd:enumeration value="Earthquake"/>
          <xsd:enumeration value="Erosion"/>
          <xsd:enumeration value="Flood"/>
          <xsd:enumeration value="Hurricane"/>
          <xsd:enumeration value="Tornado"/>
          <xsd:enumeration value="Wildfire"/>
          <xsd:enumeration value="All-Hazard"/>
        </xsd:restriction>
      </xsd:simpleType>
    </xsd:element>
    <xsd:element name="Ops_x0020_Area" ma:index="12" nillable="true" ma:displayName="Ops Topic" ma:default="Norming" ma:description="This is where you select to core CERC area(s) of impact." ma:format="Dropdown" ma:internalName="Ops_x0020_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Hub Central"/>
                    <xsd:enumeration value="Hub East"/>
                    <xsd:enumeration value="Hub West"/>
                    <xsd:enumeration value="Norming"/>
                    <xsd:enumeration value="Transforming"/>
                    <xsd:enumeration value="Innovating"/>
                    <xsd:enumeration value="Motivating"/>
                    <xsd:enumeration value="Contract Management"/>
                    <xsd:enumeration value="Portfolio Management"/>
                    <xsd:enumeration value="Creative"/>
                    <xsd:enumeration value="Resource Center"/>
                    <xsd:enumeration value="Key Behavior Science"/>
                    <xsd:enumeration value="Key Economics"/>
                  </xsd:restriction>
                </xsd:simpleType>
              </xsd:element>
            </xsd:sequence>
          </xsd:extension>
        </xsd:complexContent>
      </xsd:complexType>
    </xsd:element>
    <xsd:element name="OptionPeriod" ma:index="13" nillable="true" ma:displayName="OptionPeriod" ma:default="OP00" ma:format="Dropdown" ma:internalName="OptionPeriod">
      <xsd:simpleType>
        <xsd:restriction base="dms:Choice">
          <xsd:enumeration value="OP00"/>
          <xsd:enumeration value="OP01"/>
          <xsd:enumeration value="OP02"/>
        </xsd:restriction>
      </xsd:simpleType>
    </xsd:element>
    <xsd:element name="Region_x002f_HQ" ma:index="14" nillable="true" ma:displayName="Region" ma:internalName="Region_x002F_HQ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gion 1"/>
                    <xsd:enumeration value="Region 2"/>
                    <xsd:enumeration value="Region 3"/>
                    <xsd:enumeration value="Region 4"/>
                    <xsd:enumeration value="Region 5"/>
                    <xsd:enumeration value="Region 6"/>
                    <xsd:enumeration value="Region 7"/>
                    <xsd:enumeration value="Region 8"/>
                    <xsd:enumeration value="Region 9"/>
                    <xsd:enumeration value="Region 10"/>
                  </xsd:restriction>
                </xsd:simpleType>
              </xsd:element>
            </xsd:sequence>
          </xsd:extension>
        </xsd:complexContent>
      </xsd:complexType>
    </xsd:element>
    <xsd:element name="Risk_x0020_MAP" ma:index="15" nillable="true" ma:displayName="Risk MAP" ma:format="Dropdown" ma:internalName="Risk_x0020_MAP">
      <xsd:simpleType>
        <xsd:restriction base="dms:Choice">
          <xsd:enumeration value="Prediscovery"/>
          <xsd:enumeration value="Discovery"/>
          <xsd:enumeration value="FRR"/>
          <xsd:enumeration value="CCO"/>
          <xsd:enumeration value="Open House"/>
          <xsd:enumeration value="Preliminary"/>
          <xsd:enumeration value="Post"/>
          <xsd:enumeration value="Resilience"/>
        </xsd:restriction>
      </xsd:simpleType>
    </xsd:element>
    <xsd:element name="Sub-CLIN" ma:index="16" ma:displayName="Sub-CLIN" ma:default="1.1 CERC Strategies" ma:description="Breakdown of CLIN into sub-CLINs" ma:format="Dropdown" ma:internalName="Sub_x002d_CLIN">
      <xsd:simpleType>
        <xsd:restriction base="dms:Choice">
          <xsd:enumeration value="1.1 CERC Strategies"/>
          <xsd:enumeration value="1.2 Regional Support"/>
          <xsd:enumeration value="1.3 Partnerships"/>
          <xsd:enumeration value="2.1 National Mitigation"/>
          <xsd:enumeration value="3.1 Program Management"/>
          <xsd:enumeration value="3.2 Controlled Correspondence"/>
          <xsd:enumeration value="4.1 Contract Transition-In"/>
        </xsd:restriction>
      </xsd:simpleType>
    </xsd:element>
    <xsd:element name="TO_x0023_" ma:index="17" ma:displayName="TO#" ma:default="TO0001" ma:format="Dropdown" ma:internalName="TO_x0023_">
      <xsd:simpleType>
        <xsd:restriction base="dms:Choice">
          <xsd:enumeration value="TO0001"/>
          <xsd:enumeration value="TO0002"/>
          <xsd:enumeration value="TO0003"/>
          <xsd:enumeration value="TO0004"/>
          <xsd:enumeration value="TO0005"/>
          <xsd:enumeration value="TO0006"/>
        </xsd:restriction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e80bf81-6c2e-4d48-828a-9958f3c930a9}" ma:internalName="TaxCatchAll" ma:showField="CatchAllData" ma:web="74d4a4fe-0c42-4a5e-a3ad-068c1e152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f5707-748e-4b53-92d2-a8ae80a90f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c331c6f-9f67-492c-b097-0046b48c9d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Location" ma:indexed="true" ma:internalName="MediaServiceLocation" ma:readOnly="true">
      <xsd:simpleType>
        <xsd:restriction base="dms:Text"/>
      </xsd:simpleType>
    </xsd:element>
    <xsd:element name="NOTES" ma:index="32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4" nillable="true" ma:displayName="Sign-off status" ma:internalName="Sign_x002d_off_x0020_status">
      <xsd:simpleType>
        <xsd:restriction base="dms:Text"/>
      </xsd:simpleType>
    </xsd:element>
    <xsd:element name="Accessibility" ma:index="35" nillable="true" ma:displayName="Accessibility" ma:format="Dropdown" ma:internalName="Accessibility">
      <xsd:simpleType>
        <xsd:restriction base="dms:Text">
          <xsd:maxLength value="255"/>
        </xsd:restriction>
      </xsd:simpleType>
    </xsd:element>
    <xsd:element name="MediaServiceBillingMetadata" ma:index="3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80F236-DFB6-4204-86DF-39E3F6E41B49}">
  <ds:schemaRefs>
    <ds:schemaRef ds:uri="http://schemas.microsoft.com/office/2006/metadata/properties"/>
    <ds:schemaRef ds:uri="http://schemas.microsoft.com/office/infopath/2007/PartnerControls"/>
    <ds:schemaRef ds:uri="74d4a4fe-0c42-4a5e-a3ad-068c1e152384"/>
    <ds:schemaRef ds:uri="64ff5707-748e-4b53-92d2-a8ae80a90fc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2C54153-4610-4FCD-AFE3-B7B89B441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7263C-D95D-408A-82CF-D66FB093F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4d4a4fe-0c42-4a5e-a3ad-068c1e152384"/>
    <ds:schemaRef ds:uri="64ff5707-748e-4b53-92d2-a8ae80a90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6A7414-228B-4FCA-9626-C92959D1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2486</Words>
  <Characters>14172</Characters>
  <Application>Microsoft Office Word</Application>
  <DocSecurity>0</DocSecurity>
  <Lines>118</Lines>
  <Paragraphs>33</Paragraphs>
  <ScaleCrop>false</ScaleCrop>
  <Manager/>
  <Company>Department of Homeland Security</Company>
  <LinksUpToDate>false</LinksUpToDate>
  <CharactersWithSpaces>16625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3/21/20</dc:title>
  <dc:subject/>
  <dc:creator>Federal Emergency Management Agency</dc:creator>
  <cp:keywords/>
  <dc:description/>
  <cp:lastModifiedBy>Rachel Wagner</cp:lastModifiedBy>
  <cp:revision>200</cp:revision>
  <cp:lastPrinted>2020-05-29T07:47:00Z</cp:lastPrinted>
  <dcterms:created xsi:type="dcterms:W3CDTF">2023-07-17T02:55:00Z</dcterms:created>
  <dcterms:modified xsi:type="dcterms:W3CDTF">2025-04-10T14:29:00Z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0x010100D9A0540C0B6C4F42AF283A13F081DBAF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_ExtendedDescription">
    <vt:lpwstr>&lt;div class="ExternalClassDD4F786C54FD40FA8A8E08F7F7FFC305"&gt;Seneca County, NY open house outreach toolkit&lt;/div&gt;</vt:lpwstr>
  </property>
  <property fmtid="{D5CDD505-2E9C-101B-9397-08002B2CF9AE}" pid="6" name="Authenticity">
    <vt:bool>false</vt:bool>
  </property>
</Properties>
</file>